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1AD15BE5"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DC0CD4" w:rsidRPr="00DC0CD4">
        <w:rPr>
          <w:rFonts w:ascii="Arial" w:hAnsi="Arial" w:cs="Arial"/>
          <w:snapToGrid w:val="0"/>
        </w:rPr>
        <w:t>Plzeňský kraj, na adrese náměstí Generála Píky 8, 326 00 Plzeň</w:t>
      </w:r>
    </w:p>
    <w:p w14:paraId="2BB55C1B" w14:textId="212FF71D"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FB3C4C">
        <w:rPr>
          <w:rFonts w:ascii="Arial" w:hAnsi="Arial" w:cs="Arial"/>
        </w:rPr>
        <w:t>Ing. Jiří Papež</w:t>
      </w:r>
      <w:r w:rsidR="00F46E02">
        <w:rPr>
          <w:rFonts w:ascii="Arial" w:hAnsi="Arial" w:cs="Arial"/>
        </w:rPr>
        <w:t>e</w:t>
      </w:r>
      <w:r w:rsidR="00FB3C4C">
        <w:rPr>
          <w:rFonts w:ascii="Arial" w:hAnsi="Arial" w:cs="Arial"/>
        </w:rPr>
        <w:t>, ředitel Krajského pozemkového úřadu pro Plzeňský kraj</w:t>
      </w:r>
    </w:p>
    <w:p w14:paraId="679B3B2B" w14:textId="4827E55B" w:rsidR="00E0086F" w:rsidRPr="00ED6435" w:rsidRDefault="00E0086F" w:rsidP="008A1701">
      <w:pPr>
        <w:spacing w:after="120"/>
        <w:ind w:left="4536" w:hanging="3969"/>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526BB1" w:rsidRPr="00526BB1">
        <w:rPr>
          <w:rFonts w:ascii="Arial" w:hAnsi="Arial" w:cs="Arial"/>
        </w:rPr>
        <w:t>Ing. Jiří Papež, ředitel Krajského pozemkového úřadu pro Plzeňský kraj</w:t>
      </w:r>
    </w:p>
    <w:p w14:paraId="4939C5C6" w14:textId="35A258C8" w:rsidR="00E0086F" w:rsidRPr="00ED6435" w:rsidRDefault="00E0086F" w:rsidP="008A1701">
      <w:pPr>
        <w:tabs>
          <w:tab w:val="left" w:pos="4536"/>
        </w:tabs>
        <w:spacing w:after="120"/>
        <w:ind w:left="4678" w:hanging="4111"/>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E53C4E" w:rsidRPr="00E53C4E">
        <w:rPr>
          <w:rFonts w:ascii="Arial" w:hAnsi="Arial" w:cs="Arial"/>
          <w:snapToGrid w:val="0"/>
        </w:rPr>
        <w:t>Ing. Petr Herejk, vrchní odborný referent Pobočky Plzeň</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53F9694C" w14:textId="77777777" w:rsidR="00D52853" w:rsidRPr="00ED6435" w:rsidRDefault="00D52853" w:rsidP="00D52853">
      <w:pPr>
        <w:tabs>
          <w:tab w:val="left" w:pos="4536"/>
        </w:tabs>
        <w:spacing w:after="120"/>
        <w:ind w:left="567"/>
        <w:contextualSpacing/>
        <w:jc w:val="both"/>
        <w:rPr>
          <w:rFonts w:ascii="Arial" w:hAnsi="Arial" w:cs="Arial"/>
        </w:rPr>
      </w:pPr>
      <w:r w:rsidRPr="00ED6435">
        <w:rPr>
          <w:rFonts w:ascii="Arial" w:hAnsi="Arial" w:cs="Arial"/>
        </w:rPr>
        <w:t xml:space="preserve">Tel.: </w:t>
      </w:r>
      <w:r>
        <w:rPr>
          <w:rFonts w:ascii="Arial" w:hAnsi="Arial" w:cs="Arial"/>
          <w:bCs/>
          <w:color w:val="000000"/>
        </w:rPr>
        <w:t>+420 727 956 850</w:t>
      </w:r>
    </w:p>
    <w:p w14:paraId="22495856" w14:textId="77777777" w:rsidR="00D52853" w:rsidRPr="00ED6435" w:rsidRDefault="00D52853" w:rsidP="00D52853">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Pr="00D157F4">
        <w:rPr>
          <w:rFonts w:ascii="Arial" w:hAnsi="Arial" w:cs="Arial"/>
          <w:bCs/>
          <w:color w:val="000000"/>
        </w:rPr>
        <w:t>plzensky.kraj@spucr.cz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bookmarkStart w:id="0" w:name="_Hlk78791719"/>
    <w:p w14:paraId="3156CCDF" w14:textId="41C69724" w:rsidR="00D34089" w:rsidRPr="00ED6435" w:rsidRDefault="00D34089" w:rsidP="00024EBF">
      <w:pPr>
        <w:numPr>
          <w:ilvl w:val="0"/>
          <w:numId w:val="14"/>
        </w:numPr>
        <w:spacing w:before="120" w:after="120" w:line="240" w:lineRule="auto"/>
        <w:ind w:left="567" w:hanging="567"/>
        <w:jc w:val="both"/>
        <w:rPr>
          <w:rFonts w:ascii="Arial" w:hAnsi="Arial" w:cs="Arial"/>
          <w:b/>
        </w:rPr>
      </w:pP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bookmarkEnd w:id="0"/>
    </w:p>
    <w:p w14:paraId="32BEDF50" w14:textId="322304D4" w:rsidR="00E0086F" w:rsidRPr="00D34089" w:rsidRDefault="00E0086F" w:rsidP="00EC1291">
      <w:pPr>
        <w:spacing w:after="120"/>
        <w:ind w:left="567"/>
        <w:jc w:val="both"/>
        <w:rPr>
          <w:rFonts w:ascii="Arial" w:hAnsi="Arial" w:cs="Arial"/>
          <w:snapToGrid w:val="0"/>
        </w:rPr>
      </w:pPr>
      <w:r w:rsidRPr="00D34089">
        <w:rPr>
          <w:rFonts w:ascii="Arial" w:hAnsi="Arial" w:cs="Arial"/>
        </w:rPr>
        <w:t xml:space="preserve">společnost založená a existující podle právního řádu [České republiky], se sídlem </w:t>
      </w:r>
      <w:r w:rsidR="00D34089" w:rsidRPr="00D34089">
        <w:rPr>
          <w:rFonts w:ascii="Arial" w:hAnsi="Arial" w:cs="Arial"/>
        </w:rPr>
        <w:fldChar w:fldCharType="begin">
          <w:ffData>
            <w:name w:val="Text29"/>
            <w:enabled/>
            <w:calcOnExit w:val="0"/>
            <w:textInput/>
          </w:ffData>
        </w:fldChar>
      </w:r>
      <w:r w:rsidR="00D34089" w:rsidRPr="00D34089">
        <w:rPr>
          <w:rFonts w:ascii="Arial" w:hAnsi="Arial" w:cs="Arial"/>
        </w:rPr>
        <w:instrText xml:space="preserve"> FORMTEXT </w:instrText>
      </w:r>
      <w:r w:rsidR="00D34089" w:rsidRPr="00D34089">
        <w:rPr>
          <w:rFonts w:ascii="Arial" w:hAnsi="Arial" w:cs="Arial"/>
        </w:rPr>
      </w:r>
      <w:r w:rsidR="00D34089" w:rsidRPr="00D34089">
        <w:rPr>
          <w:rFonts w:ascii="Arial" w:hAnsi="Arial" w:cs="Arial"/>
        </w:rPr>
        <w:fldChar w:fldCharType="separate"/>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fldChar w:fldCharType="end"/>
      </w:r>
      <w:r w:rsidRPr="00D34089">
        <w:rPr>
          <w:rFonts w:ascii="Arial" w:hAnsi="Arial" w:cs="Arial"/>
          <w:snapToGrid w:val="0"/>
        </w:rPr>
        <w:t xml:space="preserve">, IČO: </w:t>
      </w:r>
      <w:r w:rsidR="00D34089" w:rsidRPr="00D34089">
        <w:rPr>
          <w:rFonts w:ascii="Arial" w:hAnsi="Arial" w:cs="Arial"/>
        </w:rPr>
        <w:t xml:space="preserve"> </w:t>
      </w:r>
      <w:r w:rsidR="00D34089" w:rsidRPr="00D34089">
        <w:rPr>
          <w:rFonts w:ascii="Arial" w:hAnsi="Arial" w:cs="Arial"/>
        </w:rPr>
        <w:fldChar w:fldCharType="begin">
          <w:ffData>
            <w:name w:val="Text29"/>
            <w:enabled/>
            <w:calcOnExit w:val="0"/>
            <w:textInput/>
          </w:ffData>
        </w:fldChar>
      </w:r>
      <w:r w:rsidR="00D34089" w:rsidRPr="00D34089">
        <w:rPr>
          <w:rFonts w:ascii="Arial" w:hAnsi="Arial" w:cs="Arial"/>
        </w:rPr>
        <w:instrText xml:space="preserve"> FORMTEXT </w:instrText>
      </w:r>
      <w:r w:rsidR="00D34089" w:rsidRPr="00D34089">
        <w:rPr>
          <w:rFonts w:ascii="Arial" w:hAnsi="Arial" w:cs="Arial"/>
        </w:rPr>
      </w:r>
      <w:r w:rsidR="00D34089" w:rsidRPr="00D34089">
        <w:rPr>
          <w:rFonts w:ascii="Arial" w:hAnsi="Arial" w:cs="Arial"/>
        </w:rPr>
        <w:fldChar w:fldCharType="separate"/>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fldChar w:fldCharType="end"/>
      </w:r>
      <w:r w:rsidRPr="00D34089">
        <w:rPr>
          <w:rFonts w:ascii="Arial" w:hAnsi="Arial" w:cs="Arial"/>
          <w:snapToGrid w:val="0"/>
        </w:rPr>
        <w:t xml:space="preserve">, zapsaná v obchodním rejstříku vedeném u </w:t>
      </w:r>
      <w:r w:rsidR="00D34089" w:rsidRPr="00D34089">
        <w:rPr>
          <w:rFonts w:ascii="Arial" w:hAnsi="Arial" w:cs="Arial"/>
        </w:rPr>
        <w:fldChar w:fldCharType="begin">
          <w:ffData>
            <w:name w:val="Text29"/>
            <w:enabled/>
            <w:calcOnExit w:val="0"/>
            <w:textInput/>
          </w:ffData>
        </w:fldChar>
      </w:r>
      <w:r w:rsidR="00D34089" w:rsidRPr="00D34089">
        <w:rPr>
          <w:rFonts w:ascii="Arial" w:hAnsi="Arial" w:cs="Arial"/>
        </w:rPr>
        <w:instrText xml:space="preserve"> FORMTEXT </w:instrText>
      </w:r>
      <w:r w:rsidR="00D34089" w:rsidRPr="00D34089">
        <w:rPr>
          <w:rFonts w:ascii="Arial" w:hAnsi="Arial" w:cs="Arial"/>
        </w:rPr>
      </w:r>
      <w:r w:rsidR="00D34089" w:rsidRPr="00D34089">
        <w:rPr>
          <w:rFonts w:ascii="Arial" w:hAnsi="Arial" w:cs="Arial"/>
        </w:rPr>
        <w:fldChar w:fldCharType="separate"/>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fldChar w:fldCharType="end"/>
      </w:r>
      <w:r w:rsidRPr="00D34089">
        <w:rPr>
          <w:rFonts w:ascii="Arial" w:hAnsi="Arial" w:cs="Arial"/>
          <w:snapToGrid w:val="0"/>
        </w:rPr>
        <w:t xml:space="preserve"> soudu v </w:t>
      </w:r>
      <w:r w:rsidR="00D34089" w:rsidRPr="00D34089">
        <w:rPr>
          <w:rFonts w:ascii="Arial" w:hAnsi="Arial" w:cs="Arial"/>
        </w:rPr>
        <w:fldChar w:fldCharType="begin">
          <w:ffData>
            <w:name w:val="Text29"/>
            <w:enabled/>
            <w:calcOnExit w:val="0"/>
            <w:textInput/>
          </w:ffData>
        </w:fldChar>
      </w:r>
      <w:r w:rsidR="00D34089" w:rsidRPr="00D34089">
        <w:rPr>
          <w:rFonts w:ascii="Arial" w:hAnsi="Arial" w:cs="Arial"/>
        </w:rPr>
        <w:instrText xml:space="preserve"> FORMTEXT </w:instrText>
      </w:r>
      <w:r w:rsidR="00D34089" w:rsidRPr="00D34089">
        <w:rPr>
          <w:rFonts w:ascii="Arial" w:hAnsi="Arial" w:cs="Arial"/>
        </w:rPr>
      </w:r>
      <w:r w:rsidR="00D34089" w:rsidRPr="00D34089">
        <w:rPr>
          <w:rFonts w:ascii="Arial" w:hAnsi="Arial" w:cs="Arial"/>
        </w:rPr>
        <w:fldChar w:fldCharType="separate"/>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fldChar w:fldCharType="end"/>
      </w:r>
      <w:r w:rsidRPr="00D34089">
        <w:rPr>
          <w:rFonts w:ascii="Arial" w:hAnsi="Arial" w:cs="Arial"/>
          <w:snapToGrid w:val="0"/>
        </w:rPr>
        <w:t xml:space="preserve">, oddíl </w:t>
      </w:r>
      <w:r w:rsidR="00D34089" w:rsidRPr="00D34089">
        <w:rPr>
          <w:rFonts w:ascii="Arial" w:hAnsi="Arial" w:cs="Arial"/>
        </w:rPr>
        <w:fldChar w:fldCharType="begin">
          <w:ffData>
            <w:name w:val="Text29"/>
            <w:enabled/>
            <w:calcOnExit w:val="0"/>
            <w:textInput/>
          </w:ffData>
        </w:fldChar>
      </w:r>
      <w:r w:rsidR="00D34089" w:rsidRPr="00D34089">
        <w:rPr>
          <w:rFonts w:ascii="Arial" w:hAnsi="Arial" w:cs="Arial"/>
        </w:rPr>
        <w:instrText xml:space="preserve"> FORMTEXT </w:instrText>
      </w:r>
      <w:r w:rsidR="00D34089" w:rsidRPr="00D34089">
        <w:rPr>
          <w:rFonts w:ascii="Arial" w:hAnsi="Arial" w:cs="Arial"/>
        </w:rPr>
      </w:r>
      <w:r w:rsidR="00D34089" w:rsidRPr="00D34089">
        <w:rPr>
          <w:rFonts w:ascii="Arial" w:hAnsi="Arial" w:cs="Arial"/>
        </w:rPr>
        <w:fldChar w:fldCharType="separate"/>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fldChar w:fldCharType="end"/>
      </w:r>
      <w:r w:rsidRPr="00D34089">
        <w:rPr>
          <w:rFonts w:ascii="Arial" w:hAnsi="Arial" w:cs="Arial"/>
          <w:snapToGrid w:val="0"/>
        </w:rPr>
        <w:t xml:space="preserve">, vložka </w:t>
      </w:r>
      <w:r w:rsidR="00D34089" w:rsidRPr="00D34089">
        <w:rPr>
          <w:rFonts w:ascii="Arial" w:hAnsi="Arial" w:cs="Arial"/>
        </w:rPr>
        <w:fldChar w:fldCharType="begin">
          <w:ffData>
            <w:name w:val="Text29"/>
            <w:enabled/>
            <w:calcOnExit w:val="0"/>
            <w:textInput/>
          </w:ffData>
        </w:fldChar>
      </w:r>
      <w:r w:rsidR="00D34089" w:rsidRPr="00D34089">
        <w:rPr>
          <w:rFonts w:ascii="Arial" w:hAnsi="Arial" w:cs="Arial"/>
        </w:rPr>
        <w:instrText xml:space="preserve"> FORMTEXT </w:instrText>
      </w:r>
      <w:r w:rsidR="00D34089" w:rsidRPr="00D34089">
        <w:rPr>
          <w:rFonts w:ascii="Arial" w:hAnsi="Arial" w:cs="Arial"/>
        </w:rPr>
      </w:r>
      <w:r w:rsidR="00D34089" w:rsidRPr="00D34089">
        <w:rPr>
          <w:rFonts w:ascii="Arial" w:hAnsi="Arial" w:cs="Arial"/>
        </w:rPr>
        <w:fldChar w:fldCharType="separate"/>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fldChar w:fldCharType="end"/>
      </w:r>
      <w:r w:rsidRPr="00D34089">
        <w:rPr>
          <w:rFonts w:ascii="Arial" w:hAnsi="Arial" w:cs="Arial"/>
          <w:snapToGrid w:val="0"/>
        </w:rPr>
        <w:t>.</w:t>
      </w:r>
    </w:p>
    <w:p w14:paraId="5F89DDB9" w14:textId="047D1675" w:rsidR="00E0086F" w:rsidRPr="00D34089" w:rsidRDefault="00E0086F" w:rsidP="00EC1291">
      <w:pPr>
        <w:spacing w:after="120"/>
        <w:ind w:left="567"/>
        <w:jc w:val="both"/>
        <w:rPr>
          <w:rFonts w:ascii="Arial" w:hAnsi="Arial" w:cs="Arial"/>
        </w:rPr>
      </w:pPr>
      <w:r w:rsidRPr="00D34089">
        <w:rPr>
          <w:rFonts w:ascii="Arial" w:hAnsi="Arial" w:cs="Arial"/>
          <w:snapToGrid w:val="0"/>
        </w:rPr>
        <w:t xml:space="preserve">Zastoupená: </w:t>
      </w:r>
      <w:r w:rsidR="00D34089" w:rsidRPr="00D34089">
        <w:rPr>
          <w:rFonts w:ascii="Arial" w:hAnsi="Arial" w:cs="Arial"/>
        </w:rPr>
        <w:fldChar w:fldCharType="begin">
          <w:ffData>
            <w:name w:val="Text29"/>
            <w:enabled/>
            <w:calcOnExit w:val="0"/>
            <w:textInput/>
          </w:ffData>
        </w:fldChar>
      </w:r>
      <w:r w:rsidR="00D34089" w:rsidRPr="00D34089">
        <w:rPr>
          <w:rFonts w:ascii="Arial" w:hAnsi="Arial" w:cs="Arial"/>
        </w:rPr>
        <w:instrText xml:space="preserve"> FORMTEXT </w:instrText>
      </w:r>
      <w:r w:rsidR="00D34089" w:rsidRPr="00D34089">
        <w:rPr>
          <w:rFonts w:ascii="Arial" w:hAnsi="Arial" w:cs="Arial"/>
        </w:rPr>
      </w:r>
      <w:r w:rsidR="00D34089" w:rsidRPr="00D34089">
        <w:rPr>
          <w:rFonts w:ascii="Arial" w:hAnsi="Arial" w:cs="Arial"/>
        </w:rPr>
        <w:fldChar w:fldCharType="separate"/>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fldChar w:fldCharType="end"/>
      </w:r>
    </w:p>
    <w:p w14:paraId="470BDDFE" w14:textId="4DD32706" w:rsidR="00E0086F" w:rsidRPr="00D34089" w:rsidRDefault="00E0086F" w:rsidP="00EC1291">
      <w:pPr>
        <w:spacing w:after="120"/>
        <w:ind w:left="567"/>
        <w:jc w:val="both"/>
        <w:rPr>
          <w:rFonts w:ascii="Arial" w:hAnsi="Arial" w:cs="Arial"/>
        </w:rPr>
      </w:pPr>
      <w:r w:rsidRPr="00D34089">
        <w:rPr>
          <w:rFonts w:ascii="Arial" w:hAnsi="Arial" w:cs="Arial"/>
        </w:rPr>
        <w:t xml:space="preserve">Ve smluvních záležitostech </w:t>
      </w:r>
      <w:r w:rsidR="00EC1291" w:rsidRPr="00D34089">
        <w:rPr>
          <w:rFonts w:ascii="Arial" w:hAnsi="Arial" w:cs="Arial"/>
        </w:rPr>
        <w:t>zastoupená</w:t>
      </w:r>
      <w:r w:rsidRPr="00D34089">
        <w:rPr>
          <w:rFonts w:ascii="Arial" w:hAnsi="Arial" w:cs="Arial"/>
        </w:rPr>
        <w:t xml:space="preserve">: </w:t>
      </w:r>
      <w:r w:rsidR="00D34089" w:rsidRPr="00D34089">
        <w:rPr>
          <w:rFonts w:ascii="Arial" w:hAnsi="Arial" w:cs="Arial"/>
        </w:rPr>
        <w:fldChar w:fldCharType="begin">
          <w:ffData>
            <w:name w:val="Text29"/>
            <w:enabled/>
            <w:calcOnExit w:val="0"/>
            <w:textInput/>
          </w:ffData>
        </w:fldChar>
      </w:r>
      <w:r w:rsidR="00D34089" w:rsidRPr="00D34089">
        <w:rPr>
          <w:rFonts w:ascii="Arial" w:hAnsi="Arial" w:cs="Arial"/>
        </w:rPr>
        <w:instrText xml:space="preserve"> FORMTEXT </w:instrText>
      </w:r>
      <w:r w:rsidR="00D34089" w:rsidRPr="00D34089">
        <w:rPr>
          <w:rFonts w:ascii="Arial" w:hAnsi="Arial" w:cs="Arial"/>
        </w:rPr>
      </w:r>
      <w:r w:rsidR="00D34089" w:rsidRPr="00D34089">
        <w:rPr>
          <w:rFonts w:ascii="Arial" w:hAnsi="Arial" w:cs="Arial"/>
        </w:rPr>
        <w:fldChar w:fldCharType="separate"/>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fldChar w:fldCharType="end"/>
      </w:r>
    </w:p>
    <w:p w14:paraId="2D5046AC" w14:textId="388CE493" w:rsidR="00E0086F" w:rsidRPr="00D34089" w:rsidRDefault="00E0086F" w:rsidP="00EC1291">
      <w:pPr>
        <w:tabs>
          <w:tab w:val="left" w:pos="4536"/>
        </w:tabs>
        <w:spacing w:after="120"/>
        <w:ind w:left="567"/>
        <w:jc w:val="both"/>
        <w:rPr>
          <w:rFonts w:ascii="Arial" w:hAnsi="Arial" w:cs="Arial"/>
          <w:snapToGrid w:val="0"/>
        </w:rPr>
      </w:pPr>
      <w:r w:rsidRPr="00D34089">
        <w:rPr>
          <w:rFonts w:ascii="Arial" w:hAnsi="Arial" w:cs="Arial"/>
        </w:rPr>
        <w:t xml:space="preserve">V technických záležitostech </w:t>
      </w:r>
      <w:r w:rsidR="00EC1291" w:rsidRPr="00D34089">
        <w:rPr>
          <w:rFonts w:ascii="Arial" w:hAnsi="Arial" w:cs="Arial"/>
        </w:rPr>
        <w:t>zastoupená</w:t>
      </w:r>
      <w:r w:rsidRPr="00D34089">
        <w:rPr>
          <w:rFonts w:ascii="Arial" w:hAnsi="Arial" w:cs="Arial"/>
        </w:rPr>
        <w:t xml:space="preserve">: </w:t>
      </w:r>
      <w:r w:rsidR="00D34089" w:rsidRPr="00D34089">
        <w:rPr>
          <w:rFonts w:ascii="Arial" w:hAnsi="Arial" w:cs="Arial"/>
        </w:rPr>
        <w:fldChar w:fldCharType="begin">
          <w:ffData>
            <w:name w:val="Text29"/>
            <w:enabled/>
            <w:calcOnExit w:val="0"/>
            <w:textInput/>
          </w:ffData>
        </w:fldChar>
      </w:r>
      <w:r w:rsidR="00D34089" w:rsidRPr="00D34089">
        <w:rPr>
          <w:rFonts w:ascii="Arial" w:hAnsi="Arial" w:cs="Arial"/>
        </w:rPr>
        <w:instrText xml:space="preserve"> FORMTEXT </w:instrText>
      </w:r>
      <w:r w:rsidR="00D34089" w:rsidRPr="00D34089">
        <w:rPr>
          <w:rFonts w:ascii="Arial" w:hAnsi="Arial" w:cs="Arial"/>
        </w:rPr>
      </w:r>
      <w:r w:rsidR="00D34089" w:rsidRPr="00D34089">
        <w:rPr>
          <w:rFonts w:ascii="Arial" w:hAnsi="Arial" w:cs="Arial"/>
        </w:rPr>
        <w:fldChar w:fldCharType="separate"/>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fldChar w:fldCharType="end"/>
      </w:r>
      <w:r w:rsidR="00EC1291" w:rsidRPr="00D34089">
        <w:rPr>
          <w:rFonts w:ascii="Arial" w:hAnsi="Arial" w:cs="Arial"/>
          <w:snapToGrid w:val="0"/>
        </w:rPr>
        <w:t xml:space="preserve"> </w:t>
      </w:r>
    </w:p>
    <w:p w14:paraId="3E50340C" w14:textId="5E5C1B23" w:rsidR="005715BF" w:rsidRPr="00D34089" w:rsidRDefault="00E5155E" w:rsidP="00EC1291">
      <w:pPr>
        <w:tabs>
          <w:tab w:val="left" w:pos="4536"/>
        </w:tabs>
        <w:spacing w:after="120"/>
        <w:ind w:left="567"/>
        <w:jc w:val="both"/>
        <w:rPr>
          <w:rFonts w:ascii="Arial" w:hAnsi="Arial" w:cs="Arial"/>
          <w:snapToGrid w:val="0"/>
        </w:rPr>
      </w:pPr>
      <w:r w:rsidRPr="00D34089">
        <w:rPr>
          <w:rFonts w:ascii="Arial" w:hAnsi="Arial" w:cs="Arial"/>
          <w:snapToGrid w:val="0"/>
        </w:rPr>
        <w:t>Vedoucí týmu</w:t>
      </w:r>
      <w:r w:rsidR="007274EC" w:rsidRPr="00D34089">
        <w:rPr>
          <w:rFonts w:ascii="Arial" w:hAnsi="Arial" w:cs="Arial"/>
          <w:snapToGrid w:val="0"/>
        </w:rPr>
        <w:t xml:space="preserve">: </w:t>
      </w:r>
      <w:r w:rsidR="00D34089" w:rsidRPr="00D34089">
        <w:rPr>
          <w:rFonts w:ascii="Arial" w:hAnsi="Arial" w:cs="Arial"/>
        </w:rPr>
        <w:fldChar w:fldCharType="begin">
          <w:ffData>
            <w:name w:val="Text29"/>
            <w:enabled/>
            <w:calcOnExit w:val="0"/>
            <w:textInput/>
          </w:ffData>
        </w:fldChar>
      </w:r>
      <w:r w:rsidR="00D34089" w:rsidRPr="00D34089">
        <w:rPr>
          <w:rFonts w:ascii="Arial" w:hAnsi="Arial" w:cs="Arial"/>
        </w:rPr>
        <w:instrText xml:space="preserve"> FORMTEXT </w:instrText>
      </w:r>
      <w:r w:rsidR="00D34089" w:rsidRPr="00D34089">
        <w:rPr>
          <w:rFonts w:ascii="Arial" w:hAnsi="Arial" w:cs="Arial"/>
        </w:rPr>
      </w:r>
      <w:r w:rsidR="00D34089" w:rsidRPr="00D34089">
        <w:rPr>
          <w:rFonts w:ascii="Arial" w:hAnsi="Arial" w:cs="Arial"/>
        </w:rPr>
        <w:fldChar w:fldCharType="separate"/>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fldChar w:fldCharType="end"/>
      </w:r>
    </w:p>
    <w:p w14:paraId="51D1C9C1" w14:textId="64EAC7D4" w:rsidR="00CC78B7" w:rsidRPr="00D34089" w:rsidRDefault="00CC78B7" w:rsidP="00EC1291">
      <w:pPr>
        <w:tabs>
          <w:tab w:val="left" w:pos="4536"/>
        </w:tabs>
        <w:spacing w:after="120"/>
        <w:ind w:left="567"/>
        <w:jc w:val="both"/>
        <w:rPr>
          <w:rFonts w:ascii="Arial" w:hAnsi="Arial" w:cs="Arial"/>
        </w:rPr>
      </w:pPr>
      <w:r w:rsidRPr="00D34089">
        <w:rPr>
          <w:rFonts w:ascii="Arial" w:hAnsi="Arial" w:cs="Arial"/>
          <w:snapToGrid w:val="0"/>
        </w:rPr>
        <w:t>Zástupce vedoucího týmu:</w:t>
      </w:r>
      <w:r w:rsidR="00D34089" w:rsidRPr="00D34089">
        <w:rPr>
          <w:rFonts w:ascii="Arial" w:hAnsi="Arial" w:cs="Arial"/>
        </w:rPr>
        <w:t xml:space="preserve"> </w:t>
      </w:r>
      <w:r w:rsidR="00D34089" w:rsidRPr="00D34089">
        <w:rPr>
          <w:rFonts w:ascii="Arial" w:hAnsi="Arial" w:cs="Arial"/>
        </w:rPr>
        <w:fldChar w:fldCharType="begin">
          <w:ffData>
            <w:name w:val="Text29"/>
            <w:enabled/>
            <w:calcOnExit w:val="0"/>
            <w:textInput/>
          </w:ffData>
        </w:fldChar>
      </w:r>
      <w:r w:rsidR="00D34089" w:rsidRPr="00D34089">
        <w:rPr>
          <w:rFonts w:ascii="Arial" w:hAnsi="Arial" w:cs="Arial"/>
        </w:rPr>
        <w:instrText xml:space="preserve"> FORMTEXT </w:instrText>
      </w:r>
      <w:r w:rsidR="00D34089" w:rsidRPr="00D34089">
        <w:rPr>
          <w:rFonts w:ascii="Arial" w:hAnsi="Arial" w:cs="Arial"/>
        </w:rPr>
      </w:r>
      <w:r w:rsidR="00D34089" w:rsidRPr="00D34089">
        <w:rPr>
          <w:rFonts w:ascii="Arial" w:hAnsi="Arial" w:cs="Arial"/>
        </w:rPr>
        <w:fldChar w:fldCharType="separate"/>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fldChar w:fldCharType="end"/>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1029BB9D" w:rsidR="00E0086F" w:rsidRPr="00D34089" w:rsidRDefault="00E0086F" w:rsidP="00EC1291">
      <w:pPr>
        <w:tabs>
          <w:tab w:val="left" w:pos="4536"/>
        </w:tabs>
        <w:spacing w:after="120"/>
        <w:ind w:left="567"/>
        <w:contextualSpacing/>
        <w:jc w:val="both"/>
        <w:rPr>
          <w:rFonts w:ascii="Arial" w:hAnsi="Arial" w:cs="Arial"/>
        </w:rPr>
      </w:pPr>
      <w:r w:rsidRPr="00D34089">
        <w:rPr>
          <w:rFonts w:ascii="Arial" w:hAnsi="Arial" w:cs="Arial"/>
        </w:rPr>
        <w:t xml:space="preserve">Tel.: </w:t>
      </w:r>
      <w:r w:rsidR="00D34089" w:rsidRPr="00D34089">
        <w:rPr>
          <w:rFonts w:ascii="Arial" w:hAnsi="Arial" w:cs="Arial"/>
        </w:rPr>
        <w:fldChar w:fldCharType="begin">
          <w:ffData>
            <w:name w:val="Text29"/>
            <w:enabled/>
            <w:calcOnExit w:val="0"/>
            <w:textInput/>
          </w:ffData>
        </w:fldChar>
      </w:r>
      <w:r w:rsidR="00D34089" w:rsidRPr="00D34089">
        <w:rPr>
          <w:rFonts w:ascii="Arial" w:hAnsi="Arial" w:cs="Arial"/>
        </w:rPr>
        <w:instrText xml:space="preserve"> FORMTEXT </w:instrText>
      </w:r>
      <w:r w:rsidR="00D34089" w:rsidRPr="00D34089">
        <w:rPr>
          <w:rFonts w:ascii="Arial" w:hAnsi="Arial" w:cs="Arial"/>
        </w:rPr>
      </w:r>
      <w:r w:rsidR="00D34089" w:rsidRPr="00D34089">
        <w:rPr>
          <w:rFonts w:ascii="Arial" w:hAnsi="Arial" w:cs="Arial"/>
        </w:rPr>
        <w:fldChar w:fldCharType="separate"/>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fldChar w:fldCharType="end"/>
      </w:r>
    </w:p>
    <w:p w14:paraId="3A61A83D" w14:textId="2C0F3234" w:rsidR="00E0086F" w:rsidRPr="00D34089" w:rsidRDefault="00E0086F" w:rsidP="00EC1291">
      <w:pPr>
        <w:tabs>
          <w:tab w:val="left" w:pos="4536"/>
        </w:tabs>
        <w:spacing w:after="120"/>
        <w:ind w:left="567"/>
        <w:contextualSpacing/>
        <w:jc w:val="both"/>
        <w:rPr>
          <w:rFonts w:ascii="Arial" w:hAnsi="Arial" w:cs="Arial"/>
        </w:rPr>
      </w:pPr>
      <w:r w:rsidRPr="00D34089">
        <w:rPr>
          <w:rFonts w:ascii="Arial" w:hAnsi="Arial" w:cs="Arial"/>
        </w:rPr>
        <w:t>E-mail:</w:t>
      </w:r>
      <w:r w:rsidRPr="00D34089">
        <w:rPr>
          <w:rFonts w:ascii="Arial" w:hAnsi="Arial" w:cs="Arial"/>
          <w:snapToGrid w:val="0"/>
        </w:rPr>
        <w:t xml:space="preserve"> </w:t>
      </w:r>
      <w:r w:rsidR="00D34089" w:rsidRPr="00D34089">
        <w:rPr>
          <w:rFonts w:ascii="Arial" w:hAnsi="Arial" w:cs="Arial"/>
        </w:rPr>
        <w:fldChar w:fldCharType="begin">
          <w:ffData>
            <w:name w:val="Text29"/>
            <w:enabled/>
            <w:calcOnExit w:val="0"/>
            <w:textInput/>
          </w:ffData>
        </w:fldChar>
      </w:r>
      <w:r w:rsidR="00D34089" w:rsidRPr="00D34089">
        <w:rPr>
          <w:rFonts w:ascii="Arial" w:hAnsi="Arial" w:cs="Arial"/>
        </w:rPr>
        <w:instrText xml:space="preserve"> FORMTEXT </w:instrText>
      </w:r>
      <w:r w:rsidR="00D34089" w:rsidRPr="00D34089">
        <w:rPr>
          <w:rFonts w:ascii="Arial" w:hAnsi="Arial" w:cs="Arial"/>
        </w:rPr>
      </w:r>
      <w:r w:rsidR="00D34089" w:rsidRPr="00D34089">
        <w:rPr>
          <w:rFonts w:ascii="Arial" w:hAnsi="Arial" w:cs="Arial"/>
        </w:rPr>
        <w:fldChar w:fldCharType="separate"/>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fldChar w:fldCharType="end"/>
      </w:r>
    </w:p>
    <w:p w14:paraId="4F80076C" w14:textId="5E05C942" w:rsidR="00E0086F" w:rsidRPr="00D34089" w:rsidRDefault="00E0086F" w:rsidP="00EC1291">
      <w:pPr>
        <w:spacing w:after="120"/>
        <w:ind w:left="567"/>
        <w:jc w:val="both"/>
        <w:rPr>
          <w:rFonts w:ascii="Arial" w:hAnsi="Arial" w:cs="Arial"/>
        </w:rPr>
      </w:pPr>
      <w:r w:rsidRPr="00D34089">
        <w:rPr>
          <w:rFonts w:ascii="Arial" w:hAnsi="Arial" w:cs="Arial"/>
        </w:rPr>
        <w:t>ID datové schránky:</w:t>
      </w:r>
      <w:r w:rsidRPr="00D34089">
        <w:rPr>
          <w:rFonts w:ascii="Arial" w:hAnsi="Arial" w:cs="Arial"/>
          <w:snapToGrid w:val="0"/>
        </w:rPr>
        <w:t xml:space="preserve"> </w:t>
      </w:r>
      <w:r w:rsidR="00D34089" w:rsidRPr="00D34089">
        <w:rPr>
          <w:rFonts w:ascii="Arial" w:hAnsi="Arial" w:cs="Arial"/>
        </w:rPr>
        <w:fldChar w:fldCharType="begin">
          <w:ffData>
            <w:name w:val="Text29"/>
            <w:enabled/>
            <w:calcOnExit w:val="0"/>
            <w:textInput/>
          </w:ffData>
        </w:fldChar>
      </w:r>
      <w:r w:rsidR="00D34089" w:rsidRPr="00D34089">
        <w:rPr>
          <w:rFonts w:ascii="Arial" w:hAnsi="Arial" w:cs="Arial"/>
        </w:rPr>
        <w:instrText xml:space="preserve"> FORMTEXT </w:instrText>
      </w:r>
      <w:r w:rsidR="00D34089" w:rsidRPr="00D34089">
        <w:rPr>
          <w:rFonts w:ascii="Arial" w:hAnsi="Arial" w:cs="Arial"/>
        </w:rPr>
      </w:r>
      <w:r w:rsidR="00D34089" w:rsidRPr="00D34089">
        <w:rPr>
          <w:rFonts w:ascii="Arial" w:hAnsi="Arial" w:cs="Arial"/>
        </w:rPr>
        <w:fldChar w:fldCharType="separate"/>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fldChar w:fldCharType="end"/>
      </w:r>
    </w:p>
    <w:p w14:paraId="7DA99D36" w14:textId="1F06D70C"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00D34089" w:rsidRPr="002F1859">
        <w:rPr>
          <w:rFonts w:ascii="Arial" w:hAnsi="Arial" w:cs="Arial"/>
          <w:b/>
        </w:rPr>
        <w:fldChar w:fldCharType="begin">
          <w:ffData>
            <w:name w:val="Text29"/>
            <w:enabled/>
            <w:calcOnExit w:val="0"/>
            <w:textInput/>
          </w:ffData>
        </w:fldChar>
      </w:r>
      <w:r w:rsidR="00D34089" w:rsidRPr="002F1859">
        <w:rPr>
          <w:rFonts w:ascii="Arial" w:hAnsi="Arial" w:cs="Arial"/>
          <w:b/>
        </w:rPr>
        <w:instrText xml:space="preserve"> FORMTEXT </w:instrText>
      </w:r>
      <w:r w:rsidR="00D34089" w:rsidRPr="002F1859">
        <w:rPr>
          <w:rFonts w:ascii="Arial" w:hAnsi="Arial" w:cs="Arial"/>
          <w:b/>
        </w:rPr>
      </w:r>
      <w:r w:rsidR="00D34089" w:rsidRPr="002F1859">
        <w:rPr>
          <w:rFonts w:ascii="Arial" w:hAnsi="Arial" w:cs="Arial"/>
          <w:b/>
        </w:rPr>
        <w:fldChar w:fldCharType="separate"/>
      </w:r>
      <w:r w:rsidR="00D34089" w:rsidRPr="002F1859">
        <w:rPr>
          <w:rFonts w:ascii="Arial" w:hAnsi="Arial" w:cs="Arial"/>
          <w:b/>
        </w:rPr>
        <w:t> </w:t>
      </w:r>
      <w:r w:rsidR="00D34089" w:rsidRPr="002F1859">
        <w:rPr>
          <w:rFonts w:ascii="Arial" w:hAnsi="Arial" w:cs="Arial"/>
          <w:b/>
        </w:rPr>
        <w:t> </w:t>
      </w:r>
      <w:r w:rsidR="00D34089" w:rsidRPr="002F1859">
        <w:rPr>
          <w:rFonts w:ascii="Arial" w:hAnsi="Arial" w:cs="Arial"/>
          <w:b/>
        </w:rPr>
        <w:t> </w:t>
      </w:r>
      <w:r w:rsidR="00D34089" w:rsidRPr="002F1859">
        <w:rPr>
          <w:rFonts w:ascii="Arial" w:hAnsi="Arial" w:cs="Arial"/>
          <w:b/>
        </w:rPr>
        <w:t> </w:t>
      </w:r>
      <w:r w:rsidR="00D34089" w:rsidRPr="002F1859">
        <w:rPr>
          <w:rFonts w:ascii="Arial" w:hAnsi="Arial" w:cs="Arial"/>
          <w:b/>
        </w:rPr>
        <w:t> </w:t>
      </w:r>
      <w:r w:rsidR="00D34089" w:rsidRPr="002F1859">
        <w:rPr>
          <w:rFonts w:ascii="Arial" w:hAnsi="Arial" w:cs="Arial"/>
          <w:b/>
        </w:rPr>
        <w:fldChar w:fldCharType="end"/>
      </w:r>
    </w:p>
    <w:p w14:paraId="7A4A1F6A" w14:textId="057E981C" w:rsidR="00D34089" w:rsidRPr="00D34089" w:rsidRDefault="00E0086F" w:rsidP="00EC1291">
      <w:pPr>
        <w:tabs>
          <w:tab w:val="left" w:pos="4536"/>
        </w:tabs>
        <w:spacing w:after="120"/>
        <w:ind w:left="567"/>
        <w:contextualSpacing/>
        <w:jc w:val="both"/>
        <w:rPr>
          <w:rFonts w:ascii="Arial" w:hAnsi="Arial" w:cs="Arial"/>
        </w:rPr>
      </w:pPr>
      <w:r w:rsidRPr="00D34089">
        <w:rPr>
          <w:rFonts w:ascii="Arial" w:hAnsi="Arial" w:cs="Arial"/>
        </w:rPr>
        <w:t xml:space="preserve">Číslo účtu: </w:t>
      </w:r>
      <w:r w:rsidR="00D34089" w:rsidRPr="00D34089">
        <w:rPr>
          <w:rFonts w:ascii="Arial" w:hAnsi="Arial" w:cs="Arial"/>
        </w:rPr>
        <w:fldChar w:fldCharType="begin">
          <w:ffData>
            <w:name w:val="Text29"/>
            <w:enabled/>
            <w:calcOnExit w:val="0"/>
            <w:textInput/>
          </w:ffData>
        </w:fldChar>
      </w:r>
      <w:r w:rsidR="00D34089" w:rsidRPr="00D34089">
        <w:rPr>
          <w:rFonts w:ascii="Arial" w:hAnsi="Arial" w:cs="Arial"/>
        </w:rPr>
        <w:instrText xml:space="preserve"> FORMTEXT </w:instrText>
      </w:r>
      <w:r w:rsidR="00D34089" w:rsidRPr="00D34089">
        <w:rPr>
          <w:rFonts w:ascii="Arial" w:hAnsi="Arial" w:cs="Arial"/>
        </w:rPr>
      </w:r>
      <w:r w:rsidR="00D34089" w:rsidRPr="00D34089">
        <w:rPr>
          <w:rFonts w:ascii="Arial" w:hAnsi="Arial" w:cs="Arial"/>
        </w:rPr>
        <w:fldChar w:fldCharType="separate"/>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fldChar w:fldCharType="end"/>
      </w:r>
    </w:p>
    <w:p w14:paraId="19074D75" w14:textId="20CA5C25" w:rsidR="00E0086F" w:rsidRPr="00ED6435" w:rsidRDefault="00E0086F" w:rsidP="00EC1291">
      <w:pPr>
        <w:tabs>
          <w:tab w:val="left" w:pos="4536"/>
        </w:tabs>
        <w:spacing w:after="120"/>
        <w:ind w:left="567"/>
        <w:contextualSpacing/>
        <w:jc w:val="both"/>
        <w:rPr>
          <w:rFonts w:ascii="Arial" w:hAnsi="Arial" w:cs="Arial"/>
        </w:rPr>
      </w:pPr>
      <w:r w:rsidRPr="00D34089">
        <w:rPr>
          <w:rFonts w:ascii="Arial" w:hAnsi="Arial" w:cs="Arial"/>
        </w:rPr>
        <w:t xml:space="preserve">DIČ: </w:t>
      </w:r>
      <w:r w:rsidR="00D34089" w:rsidRPr="00D34089">
        <w:rPr>
          <w:rFonts w:ascii="Arial" w:hAnsi="Arial" w:cs="Arial"/>
        </w:rPr>
        <w:fldChar w:fldCharType="begin">
          <w:ffData>
            <w:name w:val="Text29"/>
            <w:enabled/>
            <w:calcOnExit w:val="0"/>
            <w:textInput/>
          </w:ffData>
        </w:fldChar>
      </w:r>
      <w:r w:rsidR="00D34089" w:rsidRPr="00D34089">
        <w:rPr>
          <w:rFonts w:ascii="Arial" w:hAnsi="Arial" w:cs="Arial"/>
        </w:rPr>
        <w:instrText xml:space="preserve"> FORMTEXT </w:instrText>
      </w:r>
      <w:r w:rsidR="00D34089" w:rsidRPr="00D34089">
        <w:rPr>
          <w:rFonts w:ascii="Arial" w:hAnsi="Arial" w:cs="Arial"/>
        </w:rPr>
      </w:r>
      <w:r w:rsidR="00D34089" w:rsidRPr="00D34089">
        <w:rPr>
          <w:rFonts w:ascii="Arial" w:hAnsi="Arial" w:cs="Arial"/>
        </w:rPr>
        <w:fldChar w:fldCharType="separate"/>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t> </w:t>
      </w:r>
      <w:r w:rsidR="00D34089" w:rsidRPr="00D34089">
        <w:rPr>
          <w:rFonts w:ascii="Arial" w:hAnsi="Arial" w:cs="Arial"/>
        </w:rPr>
        <w:fldChar w:fldCharType="end"/>
      </w:r>
    </w:p>
    <w:p w14:paraId="483330C9" w14:textId="6F0D616F" w:rsidR="00E0086F" w:rsidRPr="00ED6435" w:rsidRDefault="00E0086F" w:rsidP="00D34089">
      <w:pPr>
        <w:spacing w:before="240"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1" w:name="_Ref420387783"/>
    </w:p>
    <w:p w14:paraId="2F9D7C13" w14:textId="7987F25D" w:rsidR="00A35E8F" w:rsidRPr="00764100" w:rsidRDefault="00BE267F" w:rsidP="00B77235">
      <w:pPr>
        <w:pStyle w:val="Preambule"/>
        <w:keepNext/>
        <w:widowControl/>
        <w:spacing w:line="240" w:lineRule="auto"/>
        <w:jc w:val="both"/>
        <w:rPr>
          <w:rFonts w:ascii="Arial" w:hAnsi="Arial" w:cs="Arial"/>
        </w:rPr>
      </w:pPr>
      <w:bookmarkStart w:id="2" w:name="_Ref518373490"/>
      <w:r w:rsidRPr="003C5385">
        <w:rPr>
          <w:rFonts w:ascii="Arial" w:hAnsi="Arial" w:cs="Arial"/>
        </w:rPr>
        <w:t xml:space="preserve">Objednatel </w:t>
      </w:r>
      <w:r w:rsidR="00D57DCE" w:rsidRPr="003C5385">
        <w:rPr>
          <w:rFonts w:ascii="Arial" w:hAnsi="Arial" w:cs="Arial"/>
        </w:rPr>
        <w:t>zahájil coby zadavatel ve smyslu zákona č. 134/2016 Sb., o zadávání veřejných zakázek, ve znění pozdějších předpisů („</w:t>
      </w:r>
      <w:r w:rsidR="00D57DCE" w:rsidRPr="003C5385">
        <w:rPr>
          <w:rFonts w:ascii="Arial" w:hAnsi="Arial" w:cs="Arial"/>
          <w:b/>
          <w:bCs/>
        </w:rPr>
        <w:t>ZZVZ</w:t>
      </w:r>
      <w:r w:rsidR="00D57DCE" w:rsidRPr="003C5385">
        <w:rPr>
          <w:rFonts w:ascii="Arial" w:hAnsi="Arial" w:cs="Arial"/>
        </w:rPr>
        <w:t xml:space="preserve">“), </w:t>
      </w:r>
      <w:r w:rsidRPr="003C5385">
        <w:rPr>
          <w:rFonts w:ascii="Arial" w:hAnsi="Arial" w:cs="Arial"/>
        </w:rPr>
        <w:t>otevřené</w:t>
      </w:r>
      <w:r w:rsidR="0077784B" w:rsidRPr="003C5385">
        <w:rPr>
          <w:rFonts w:ascii="Arial" w:hAnsi="Arial" w:cs="Arial"/>
        </w:rPr>
        <w:t xml:space="preserve"> </w:t>
      </w:r>
      <w:r w:rsidRPr="003C5385">
        <w:rPr>
          <w:rFonts w:ascii="Arial" w:hAnsi="Arial" w:cs="Arial"/>
        </w:rPr>
        <w:t>zadávací řízení</w:t>
      </w:r>
      <w:r w:rsidR="005244A8" w:rsidRPr="003C5385">
        <w:rPr>
          <w:rFonts w:ascii="Arial" w:hAnsi="Arial" w:cs="Arial"/>
        </w:rPr>
        <w:t xml:space="preserve"> </w:t>
      </w:r>
      <w:r w:rsidR="00D57DCE" w:rsidRPr="003C5385">
        <w:rPr>
          <w:rFonts w:ascii="Arial" w:hAnsi="Arial" w:cs="Arial"/>
        </w:rPr>
        <w:t xml:space="preserve">dle </w:t>
      </w:r>
      <w:r w:rsidRPr="003C5385">
        <w:rPr>
          <w:rFonts w:ascii="Arial" w:hAnsi="Arial" w:cs="Arial"/>
        </w:rPr>
        <w:t>§ 56</w:t>
      </w:r>
      <w:r w:rsidR="0026755B" w:rsidRPr="003C5385">
        <w:rPr>
          <w:rFonts w:ascii="Arial" w:hAnsi="Arial" w:cs="Arial"/>
        </w:rPr>
        <w:t xml:space="preserve"> </w:t>
      </w:r>
      <w:r w:rsidR="00D57DCE" w:rsidRPr="003C5385">
        <w:rPr>
          <w:rFonts w:ascii="Arial" w:hAnsi="Arial" w:cs="Arial"/>
        </w:rPr>
        <w:t>a násl.</w:t>
      </w:r>
      <w:r w:rsidR="00665DE0" w:rsidRPr="003C5385">
        <w:rPr>
          <w:rFonts w:ascii="Arial" w:hAnsi="Arial" w:cs="Arial"/>
        </w:rPr>
        <w:t xml:space="preserve"> </w:t>
      </w:r>
      <w:r w:rsidR="00D57DCE" w:rsidRPr="003C5385">
        <w:rPr>
          <w:rFonts w:ascii="Arial" w:hAnsi="Arial" w:cs="Arial"/>
        </w:rPr>
        <w:t xml:space="preserve">ZZVZ na </w:t>
      </w:r>
      <w:r w:rsidRPr="003C5385">
        <w:rPr>
          <w:rFonts w:ascii="Arial" w:hAnsi="Arial" w:cs="Arial"/>
        </w:rPr>
        <w:t>veřejnou zakázku s názvem „</w:t>
      </w:r>
      <w:r w:rsidRPr="003C5385">
        <w:rPr>
          <w:rFonts w:ascii="Arial" w:hAnsi="Arial" w:cs="Arial"/>
          <w:b/>
          <w:bCs/>
        </w:rPr>
        <w:t xml:space="preserve">Komplexní pozemkové úpravy </w:t>
      </w:r>
      <w:r w:rsidR="007854F7" w:rsidRPr="003C5385">
        <w:rPr>
          <w:rFonts w:ascii="Arial" w:hAnsi="Arial" w:cs="Arial"/>
          <w:b/>
          <w:bCs/>
        </w:rPr>
        <w:t>v k.ú. Strašice v Brdech</w:t>
      </w:r>
      <w:r w:rsidRPr="003C5385">
        <w:rPr>
          <w:rFonts w:ascii="Arial" w:hAnsi="Arial" w:cs="Arial"/>
        </w:rPr>
        <w:t xml:space="preserve">“, </w:t>
      </w:r>
      <w:r w:rsidR="00D57DCE" w:rsidRPr="003C5385">
        <w:rPr>
          <w:rFonts w:ascii="Arial" w:hAnsi="Arial" w:cs="Arial"/>
        </w:rPr>
        <w:t xml:space="preserve">ev. </w:t>
      </w:r>
      <w:r w:rsidRPr="003C5385">
        <w:rPr>
          <w:rFonts w:ascii="Arial" w:hAnsi="Arial" w:cs="Arial"/>
        </w:rPr>
        <w:t xml:space="preserve">číslo zakázky </w:t>
      </w:r>
      <w:r w:rsidR="003C5385" w:rsidRPr="005F7E33">
        <w:rPr>
          <w:rFonts w:ascii="Arial" w:hAnsi="Arial" w:cs="Arial"/>
          <w:i/>
          <w:iCs/>
          <w:sz w:val="20"/>
          <w:szCs w:val="20"/>
          <w:highlight w:val="yellow"/>
        </w:rPr>
        <w:t>(bude doplněno před podpisem smlouvy)</w:t>
      </w:r>
      <w:r w:rsidR="003C5385" w:rsidRPr="005F7E33">
        <w:rPr>
          <w:rFonts w:ascii="Arial" w:hAnsi="Arial" w:cs="Arial"/>
          <w:i/>
          <w:iCs/>
          <w:sz w:val="20"/>
          <w:szCs w:val="20"/>
        </w:rPr>
        <w:t>,</w:t>
      </w:r>
      <w:r w:rsidRPr="003C5385">
        <w:rPr>
          <w:rFonts w:ascii="Arial" w:hAnsi="Arial" w:cs="Arial"/>
        </w:rPr>
        <w:t xml:space="preserve"> zveřejněnou Objednatelem dne </w:t>
      </w:r>
      <w:r w:rsidR="003C5385" w:rsidRPr="003C5385">
        <w:rPr>
          <w:rFonts w:ascii="Arial" w:hAnsi="Arial" w:cs="Arial"/>
        </w:rPr>
        <w:t xml:space="preserve"> </w:t>
      </w:r>
      <w:r w:rsidR="003C5385" w:rsidRPr="005F7E33">
        <w:rPr>
          <w:rFonts w:ascii="Arial" w:hAnsi="Arial" w:cs="Arial"/>
          <w:i/>
          <w:iCs/>
          <w:sz w:val="20"/>
          <w:szCs w:val="20"/>
          <w:highlight w:val="yellow"/>
        </w:rPr>
        <w:t>(bude doplněno před podpisem smlouvy)</w:t>
      </w:r>
      <w:r w:rsidRPr="003C5385">
        <w:rPr>
          <w:rFonts w:ascii="Arial" w:hAnsi="Arial" w:cs="Arial"/>
        </w:rPr>
        <w:t xml:space="preserve"> ve </w:t>
      </w:r>
      <w:r w:rsidR="00D57DCE" w:rsidRPr="003C5385">
        <w:rPr>
          <w:rFonts w:ascii="Arial" w:hAnsi="Arial" w:cs="Arial"/>
        </w:rPr>
        <w:t>V</w:t>
      </w:r>
      <w:r w:rsidRPr="003C5385">
        <w:rPr>
          <w:rFonts w:ascii="Arial" w:hAnsi="Arial" w:cs="Arial"/>
        </w:rPr>
        <w:t>ěstníku veřejných zakázek („</w:t>
      </w:r>
      <w:r w:rsidRPr="003C5385">
        <w:rPr>
          <w:rFonts w:ascii="Arial" w:hAnsi="Arial" w:cs="Arial"/>
          <w:b/>
        </w:rPr>
        <w:t>Veřejná zakázka</w:t>
      </w:r>
      <w:r w:rsidRPr="003C5385">
        <w:rPr>
          <w:rFonts w:ascii="Arial" w:hAnsi="Arial" w:cs="Arial"/>
        </w:rPr>
        <w:t xml:space="preserve">“), jejímž předmětem je </w:t>
      </w:r>
      <w:bookmarkEnd w:id="2"/>
      <w:r w:rsidR="00A35E8F" w:rsidRPr="003C5385">
        <w:rPr>
          <w:rFonts w:ascii="Arial" w:hAnsi="Arial" w:cs="Arial"/>
        </w:rPr>
        <w:t>vytvoř</w:t>
      </w:r>
      <w:bookmarkEnd w:id="1"/>
      <w:r w:rsidR="009D4773" w:rsidRPr="003C5385">
        <w:rPr>
          <w:rFonts w:ascii="Arial" w:hAnsi="Arial" w:cs="Arial"/>
        </w:rPr>
        <w:t>ení</w:t>
      </w:r>
      <w:r w:rsidR="00A35E8F" w:rsidRPr="003C5385">
        <w:rPr>
          <w:rFonts w:ascii="Arial" w:hAnsi="Arial" w:cs="Arial"/>
        </w:rPr>
        <w:t xml:space="preserve"> návrh</w:t>
      </w:r>
      <w:r w:rsidR="009D4773" w:rsidRPr="003C5385">
        <w:rPr>
          <w:rFonts w:ascii="Arial" w:hAnsi="Arial" w:cs="Arial"/>
        </w:rPr>
        <w:t>u</w:t>
      </w:r>
      <w:r w:rsidR="00A35E8F" w:rsidRPr="003C5385">
        <w:rPr>
          <w:rFonts w:ascii="Arial" w:hAnsi="Arial" w:cs="Arial"/>
        </w:rPr>
        <w:t xml:space="preserve"> komplexních pozemkových úprav</w:t>
      </w:r>
      <w:r w:rsidR="00E40233" w:rsidRPr="003C5385">
        <w:rPr>
          <w:rFonts w:ascii="Arial" w:hAnsi="Arial" w:cs="Arial"/>
        </w:rPr>
        <w:t>, je</w:t>
      </w:r>
      <w:r w:rsidR="00CF23EE" w:rsidRPr="003C5385">
        <w:rPr>
          <w:rFonts w:ascii="Arial" w:hAnsi="Arial" w:cs="Arial"/>
        </w:rPr>
        <w:t>n</w:t>
      </w:r>
      <w:r w:rsidR="00E40233" w:rsidRPr="003C5385">
        <w:rPr>
          <w:rFonts w:ascii="Arial" w:hAnsi="Arial" w:cs="Arial"/>
        </w:rPr>
        <w:t>ž bude</w:t>
      </w:r>
      <w:r w:rsidR="00A35E8F" w:rsidRPr="003C5385">
        <w:rPr>
          <w:rFonts w:ascii="Arial" w:hAnsi="Arial" w:cs="Arial"/>
        </w:rPr>
        <w:t xml:space="preserve"> </w:t>
      </w:r>
      <w:r w:rsidR="00E40233" w:rsidRPr="003C5385">
        <w:rPr>
          <w:rFonts w:ascii="Arial" w:hAnsi="Arial" w:cs="Arial"/>
        </w:rPr>
        <w:t>sloužit jako podklad pro vydání rozhodnutí o schválení návrhu pozemkových úprav a</w:t>
      </w:r>
      <w:r w:rsidR="009D4773" w:rsidRPr="003C5385">
        <w:rPr>
          <w:rFonts w:ascii="Arial" w:hAnsi="Arial" w:cs="Arial"/>
        </w:rPr>
        <w:t> </w:t>
      </w:r>
      <w:r w:rsidR="00E40233" w:rsidRPr="003C5385">
        <w:rPr>
          <w:rFonts w:ascii="Arial" w:hAnsi="Arial" w:cs="Arial"/>
        </w:rPr>
        <w:t>rozhodnutí o</w:t>
      </w:r>
      <w:r w:rsidR="00B84450" w:rsidRPr="003C5385">
        <w:rPr>
          <w:rFonts w:ascii="Arial" w:hAnsi="Arial" w:cs="Arial"/>
        </w:rPr>
        <w:t> </w:t>
      </w:r>
      <w:r w:rsidR="00E40233" w:rsidRPr="003C5385">
        <w:rPr>
          <w:rFonts w:ascii="Arial" w:hAnsi="Arial" w:cs="Arial"/>
        </w:rPr>
        <w:t>výměně nebo přechodu vlastnických práv a dále jako neopomenutelný podklad pro územní plánování</w:t>
      </w:r>
      <w:r w:rsidR="000761DD" w:rsidRPr="003C5385">
        <w:rPr>
          <w:rFonts w:ascii="Arial" w:hAnsi="Arial" w:cs="Arial"/>
        </w:rPr>
        <w:t>,</w:t>
      </w:r>
      <w:r w:rsidR="000761DD" w:rsidRPr="00764100">
        <w:rPr>
          <w:rFonts w:ascii="Arial" w:hAnsi="Arial" w:cs="Arial"/>
        </w:rPr>
        <w:t xml:space="preserve">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2FF1F280"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F45EF1" w:rsidRPr="00E52810">
        <w:rPr>
          <w:rFonts w:ascii="Arial" w:hAnsi="Arial" w:cs="Arial"/>
          <w:b/>
        </w:rPr>
        <w:fldChar w:fldCharType="begin">
          <w:ffData>
            <w:name w:val="Text29"/>
            <w:enabled/>
            <w:calcOnExit w:val="0"/>
            <w:textInput/>
          </w:ffData>
        </w:fldChar>
      </w:r>
      <w:r w:rsidR="00F45EF1" w:rsidRPr="00E52810">
        <w:rPr>
          <w:rFonts w:ascii="Arial" w:hAnsi="Arial" w:cs="Arial"/>
          <w:b/>
        </w:rPr>
        <w:instrText xml:space="preserve"> FORMTEXT </w:instrText>
      </w:r>
      <w:r w:rsidR="00F45EF1" w:rsidRPr="00E52810">
        <w:rPr>
          <w:rFonts w:ascii="Arial" w:hAnsi="Arial" w:cs="Arial"/>
          <w:b/>
        </w:rPr>
      </w:r>
      <w:r w:rsidR="00F45EF1" w:rsidRPr="00E52810">
        <w:rPr>
          <w:rFonts w:ascii="Arial" w:hAnsi="Arial" w:cs="Arial"/>
          <w:b/>
        </w:rPr>
        <w:fldChar w:fldCharType="separate"/>
      </w:r>
      <w:r w:rsidR="00F45EF1" w:rsidRPr="00E52810">
        <w:rPr>
          <w:rFonts w:ascii="Arial" w:hAnsi="Arial" w:cs="Arial"/>
          <w:b/>
        </w:rPr>
        <w:t> </w:t>
      </w:r>
      <w:r w:rsidR="00F45EF1" w:rsidRPr="00E52810">
        <w:rPr>
          <w:rFonts w:ascii="Arial" w:hAnsi="Arial" w:cs="Arial"/>
          <w:b/>
        </w:rPr>
        <w:t> </w:t>
      </w:r>
      <w:r w:rsidR="00F45EF1" w:rsidRPr="00E52810">
        <w:rPr>
          <w:rFonts w:ascii="Arial" w:hAnsi="Arial" w:cs="Arial"/>
          <w:b/>
        </w:rPr>
        <w:t> </w:t>
      </w:r>
      <w:r w:rsidR="00F45EF1" w:rsidRPr="00E52810">
        <w:rPr>
          <w:rFonts w:ascii="Arial" w:hAnsi="Arial" w:cs="Arial"/>
          <w:b/>
        </w:rPr>
        <w:t> </w:t>
      </w:r>
      <w:r w:rsidR="00F45EF1" w:rsidRPr="00E52810">
        <w:rPr>
          <w:rFonts w:ascii="Arial" w:hAnsi="Arial" w:cs="Arial"/>
          <w:b/>
        </w:rPr>
        <w:t> </w:t>
      </w:r>
      <w:r w:rsidR="00F45EF1" w:rsidRPr="00E52810">
        <w:rPr>
          <w:rFonts w:ascii="Arial" w:hAnsi="Arial" w:cs="Arial"/>
          <w:b/>
        </w:rPr>
        <w:fldChar w:fldCharType="end"/>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3"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3"/>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7E1788D" w:rsidR="00117696" w:rsidRPr="00ED6435" w:rsidRDefault="001500FF" w:rsidP="00B77235">
      <w:pPr>
        <w:pStyle w:val="Level2"/>
        <w:spacing w:line="240" w:lineRule="auto"/>
        <w:ind w:left="567" w:hanging="567"/>
        <w:jc w:val="both"/>
        <w:rPr>
          <w:rFonts w:ascii="Arial" w:hAnsi="Arial" w:cs="Arial"/>
          <w:szCs w:val="22"/>
        </w:rPr>
      </w:pPr>
      <w:bookmarkStart w:id="4"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502555">
        <w:rPr>
          <w:rFonts w:ascii="Arial" w:hAnsi="Arial" w:cs="Arial"/>
          <w:b/>
          <w:bCs/>
          <w:szCs w:val="22"/>
        </w:rPr>
        <w:t>v k.ú. Strašice v Brdech</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4"/>
    </w:p>
    <w:p w14:paraId="2688741A" w14:textId="1F4D92B1"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502555" w:rsidRPr="00502555">
        <w:rPr>
          <w:rFonts w:ascii="Arial" w:hAnsi="Arial" w:cs="Arial"/>
        </w:rPr>
        <w:t>Strašice v Brdech</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74AA79DB"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za</w:t>
      </w:r>
      <w:r w:rsidR="008F449F">
        <w:rPr>
          <w:rFonts w:ascii="Arial" w:hAnsi="Arial" w:cs="Arial"/>
          <w:szCs w:val="22"/>
        </w:rPr>
        <w:t> </w:t>
      </w:r>
      <w:r w:rsidR="001854FB" w:rsidRPr="00ED6435">
        <w:rPr>
          <w:rFonts w:ascii="Arial" w:hAnsi="Arial" w:cs="Arial"/>
          <w:szCs w:val="22"/>
        </w:rPr>
        <w:t xml:space="preserve">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 xml:space="preserve">a Zadávací dokumentace </w:t>
      </w:r>
      <w:r w:rsidRPr="00ED6435">
        <w:rPr>
          <w:rFonts w:ascii="Arial" w:hAnsi="Arial" w:cs="Arial"/>
          <w:szCs w:val="22"/>
        </w:rPr>
        <w:lastRenderedPageBreak/>
        <w:t>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5" w:name="_Ref50801105"/>
      <w:bookmarkStart w:id="6" w:name="_Ref52044582"/>
      <w:bookmarkStart w:id="7"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5"/>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6"/>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7"/>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8" w:name="_Ref50757891"/>
      <w:r w:rsidRPr="00ED6435">
        <w:rPr>
          <w:rFonts w:ascii="Arial" w:hAnsi="Arial" w:cs="Arial"/>
          <w:szCs w:val="22"/>
        </w:rPr>
        <w:t>Cena díla</w:t>
      </w:r>
      <w:bookmarkEnd w:id="8"/>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9"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10" w:name="_Ref50660230"/>
      <w:bookmarkEnd w:id="9"/>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10"/>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0A96A685" w:rsidR="00F656CF" w:rsidRPr="00C62699" w:rsidRDefault="00037745" w:rsidP="009C7E98">
            <w:pPr>
              <w:tabs>
                <w:tab w:val="right" w:pos="990"/>
              </w:tabs>
              <w:spacing w:after="0" w:line="240" w:lineRule="auto"/>
              <w:ind w:left="709" w:hanging="428"/>
              <w:jc w:val="both"/>
              <w:rPr>
                <w:rFonts w:ascii="Arial" w:hAnsi="Arial" w:cs="Arial"/>
              </w:rPr>
            </w:pPr>
            <w:r w:rsidRPr="00C3797F">
              <w:rPr>
                <w:rFonts w:ascii="Arial" w:hAnsi="Arial" w:cs="Arial"/>
                <w:bCs/>
              </w:rPr>
              <w:fldChar w:fldCharType="begin">
                <w:ffData>
                  <w:name w:val="Text29"/>
                  <w:enabled/>
                  <w:calcOnExit w:val="0"/>
                  <w:textInput/>
                </w:ffData>
              </w:fldChar>
            </w:r>
            <w:r w:rsidRPr="00C3797F">
              <w:rPr>
                <w:rFonts w:ascii="Arial" w:hAnsi="Arial" w:cs="Arial"/>
                <w:bCs/>
              </w:rPr>
              <w:instrText xml:space="preserve"> FORMTEXT </w:instrText>
            </w:r>
            <w:r w:rsidRPr="00C3797F">
              <w:rPr>
                <w:rFonts w:ascii="Arial" w:hAnsi="Arial" w:cs="Arial"/>
                <w:bCs/>
              </w:rPr>
            </w:r>
            <w:r w:rsidRPr="00C3797F">
              <w:rPr>
                <w:rFonts w:ascii="Arial" w:hAnsi="Arial" w:cs="Arial"/>
                <w:bCs/>
              </w:rPr>
              <w:fldChar w:fldCharType="separate"/>
            </w:r>
            <w:r w:rsidRPr="00C3797F">
              <w:rPr>
                <w:rFonts w:ascii="Arial" w:hAnsi="Arial" w:cs="Arial"/>
                <w:bCs/>
              </w:rPr>
              <w:t> </w:t>
            </w:r>
            <w:r w:rsidRPr="00C3797F">
              <w:rPr>
                <w:rFonts w:ascii="Arial" w:hAnsi="Arial" w:cs="Arial"/>
                <w:bCs/>
              </w:rPr>
              <w:t> </w:t>
            </w:r>
            <w:r w:rsidRPr="00C3797F">
              <w:rPr>
                <w:rFonts w:ascii="Arial" w:hAnsi="Arial" w:cs="Arial"/>
                <w:bCs/>
              </w:rPr>
              <w:t> </w:t>
            </w:r>
            <w:r w:rsidRPr="00C3797F">
              <w:rPr>
                <w:rFonts w:ascii="Arial" w:hAnsi="Arial" w:cs="Arial"/>
                <w:bCs/>
              </w:rPr>
              <w:t> </w:t>
            </w:r>
            <w:r w:rsidRPr="00C3797F">
              <w:rPr>
                <w:rFonts w:ascii="Arial" w:hAnsi="Arial" w:cs="Arial"/>
                <w:bCs/>
              </w:rPr>
              <w:t> </w:t>
            </w:r>
            <w:r w:rsidRPr="00C3797F">
              <w:rPr>
                <w:rFonts w:ascii="Arial" w:hAnsi="Arial" w:cs="Arial"/>
                <w:bCs/>
              </w:rPr>
              <w:fldChar w:fldCharType="end"/>
            </w:r>
            <w:proofErr w:type="gramStart"/>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07EF1AA" w:rsidR="00F656CF" w:rsidRPr="00C62699" w:rsidRDefault="00037745" w:rsidP="009C7E98">
            <w:pPr>
              <w:tabs>
                <w:tab w:val="right" w:pos="990"/>
              </w:tabs>
              <w:spacing w:after="0" w:line="240" w:lineRule="auto"/>
              <w:ind w:left="709" w:hanging="428"/>
              <w:jc w:val="both"/>
              <w:rPr>
                <w:rFonts w:ascii="Arial" w:hAnsi="Arial" w:cs="Arial"/>
              </w:rPr>
            </w:pPr>
            <w:r w:rsidRPr="00C3797F">
              <w:rPr>
                <w:rFonts w:ascii="Arial" w:hAnsi="Arial" w:cs="Arial"/>
                <w:bCs/>
              </w:rPr>
              <w:fldChar w:fldCharType="begin">
                <w:ffData>
                  <w:name w:val="Text29"/>
                  <w:enabled/>
                  <w:calcOnExit w:val="0"/>
                  <w:textInput/>
                </w:ffData>
              </w:fldChar>
            </w:r>
            <w:r w:rsidRPr="00C3797F">
              <w:rPr>
                <w:rFonts w:ascii="Arial" w:hAnsi="Arial" w:cs="Arial"/>
                <w:bCs/>
              </w:rPr>
              <w:instrText xml:space="preserve"> FORMTEXT </w:instrText>
            </w:r>
            <w:r w:rsidRPr="00C3797F">
              <w:rPr>
                <w:rFonts w:ascii="Arial" w:hAnsi="Arial" w:cs="Arial"/>
                <w:bCs/>
              </w:rPr>
            </w:r>
            <w:r w:rsidRPr="00C3797F">
              <w:rPr>
                <w:rFonts w:ascii="Arial" w:hAnsi="Arial" w:cs="Arial"/>
                <w:bCs/>
              </w:rPr>
              <w:fldChar w:fldCharType="separate"/>
            </w:r>
            <w:r w:rsidRPr="00C3797F">
              <w:rPr>
                <w:rFonts w:ascii="Arial" w:hAnsi="Arial" w:cs="Arial"/>
                <w:bCs/>
              </w:rPr>
              <w:t> </w:t>
            </w:r>
            <w:r w:rsidRPr="00C3797F">
              <w:rPr>
                <w:rFonts w:ascii="Arial" w:hAnsi="Arial" w:cs="Arial"/>
                <w:bCs/>
              </w:rPr>
              <w:t> </w:t>
            </w:r>
            <w:r w:rsidRPr="00C3797F">
              <w:rPr>
                <w:rFonts w:ascii="Arial" w:hAnsi="Arial" w:cs="Arial"/>
                <w:bCs/>
              </w:rPr>
              <w:t> </w:t>
            </w:r>
            <w:r w:rsidRPr="00C3797F">
              <w:rPr>
                <w:rFonts w:ascii="Arial" w:hAnsi="Arial" w:cs="Arial"/>
                <w:bCs/>
              </w:rPr>
              <w:t> </w:t>
            </w:r>
            <w:r w:rsidRPr="00C3797F">
              <w:rPr>
                <w:rFonts w:ascii="Arial" w:hAnsi="Arial" w:cs="Arial"/>
                <w:bCs/>
              </w:rPr>
              <w:t> </w:t>
            </w:r>
            <w:r w:rsidRPr="00C3797F">
              <w:rPr>
                <w:rFonts w:ascii="Arial" w:hAnsi="Arial" w:cs="Arial"/>
                <w:bCs/>
              </w:rPr>
              <w:fldChar w:fldCharType="end"/>
            </w:r>
            <w:proofErr w:type="gramStart"/>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3109ED30" w:rsidR="00F656CF" w:rsidRPr="00C62699" w:rsidRDefault="00037745" w:rsidP="009C7E98">
            <w:pPr>
              <w:tabs>
                <w:tab w:val="right" w:pos="990"/>
              </w:tabs>
              <w:spacing w:after="0" w:line="240" w:lineRule="auto"/>
              <w:ind w:left="709" w:hanging="428"/>
              <w:jc w:val="both"/>
              <w:rPr>
                <w:rFonts w:ascii="Arial" w:hAnsi="Arial" w:cs="Arial"/>
              </w:rPr>
            </w:pPr>
            <w:r w:rsidRPr="00C3797F">
              <w:rPr>
                <w:rFonts w:ascii="Arial" w:hAnsi="Arial" w:cs="Arial"/>
                <w:bCs/>
              </w:rPr>
              <w:fldChar w:fldCharType="begin">
                <w:ffData>
                  <w:name w:val="Text29"/>
                  <w:enabled/>
                  <w:calcOnExit w:val="0"/>
                  <w:textInput/>
                </w:ffData>
              </w:fldChar>
            </w:r>
            <w:r w:rsidRPr="00C3797F">
              <w:rPr>
                <w:rFonts w:ascii="Arial" w:hAnsi="Arial" w:cs="Arial"/>
                <w:bCs/>
              </w:rPr>
              <w:instrText xml:space="preserve"> FORMTEXT </w:instrText>
            </w:r>
            <w:r w:rsidRPr="00C3797F">
              <w:rPr>
                <w:rFonts w:ascii="Arial" w:hAnsi="Arial" w:cs="Arial"/>
                <w:bCs/>
              </w:rPr>
            </w:r>
            <w:r w:rsidRPr="00C3797F">
              <w:rPr>
                <w:rFonts w:ascii="Arial" w:hAnsi="Arial" w:cs="Arial"/>
                <w:bCs/>
              </w:rPr>
              <w:fldChar w:fldCharType="separate"/>
            </w:r>
            <w:r w:rsidRPr="00C3797F">
              <w:rPr>
                <w:rFonts w:ascii="Arial" w:hAnsi="Arial" w:cs="Arial"/>
                <w:bCs/>
              </w:rPr>
              <w:t> </w:t>
            </w:r>
            <w:r w:rsidRPr="00C3797F">
              <w:rPr>
                <w:rFonts w:ascii="Arial" w:hAnsi="Arial" w:cs="Arial"/>
                <w:bCs/>
              </w:rPr>
              <w:t> </w:t>
            </w:r>
            <w:r w:rsidRPr="00C3797F">
              <w:rPr>
                <w:rFonts w:ascii="Arial" w:hAnsi="Arial" w:cs="Arial"/>
                <w:bCs/>
              </w:rPr>
              <w:t> </w:t>
            </w:r>
            <w:r w:rsidRPr="00C3797F">
              <w:rPr>
                <w:rFonts w:ascii="Arial" w:hAnsi="Arial" w:cs="Arial"/>
                <w:bCs/>
              </w:rPr>
              <w:t> </w:t>
            </w:r>
            <w:r w:rsidRPr="00C3797F">
              <w:rPr>
                <w:rFonts w:ascii="Arial" w:hAnsi="Arial" w:cs="Arial"/>
                <w:bCs/>
              </w:rPr>
              <w:t> </w:t>
            </w:r>
            <w:r w:rsidRPr="00C3797F">
              <w:rPr>
                <w:rFonts w:ascii="Arial" w:hAnsi="Arial" w:cs="Arial"/>
                <w:bCs/>
              </w:rPr>
              <w:fldChar w:fldCharType="end"/>
            </w:r>
            <w:proofErr w:type="gramStart"/>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64DD0986" w:rsidR="00F656CF" w:rsidRPr="00C62699" w:rsidRDefault="00037745" w:rsidP="009C7E98">
            <w:pPr>
              <w:tabs>
                <w:tab w:val="right" w:pos="990"/>
              </w:tabs>
              <w:spacing w:after="0" w:line="240" w:lineRule="auto"/>
              <w:ind w:left="709" w:hanging="428"/>
              <w:jc w:val="both"/>
              <w:rPr>
                <w:rFonts w:ascii="Arial" w:hAnsi="Arial" w:cs="Arial"/>
              </w:rPr>
            </w:pPr>
            <w:r w:rsidRPr="00C3797F">
              <w:rPr>
                <w:rFonts w:ascii="Arial" w:hAnsi="Arial" w:cs="Arial"/>
                <w:bCs/>
              </w:rPr>
              <w:fldChar w:fldCharType="begin">
                <w:ffData>
                  <w:name w:val="Text29"/>
                  <w:enabled/>
                  <w:calcOnExit w:val="0"/>
                  <w:textInput/>
                </w:ffData>
              </w:fldChar>
            </w:r>
            <w:r w:rsidRPr="00C3797F">
              <w:rPr>
                <w:rFonts w:ascii="Arial" w:hAnsi="Arial" w:cs="Arial"/>
                <w:bCs/>
              </w:rPr>
              <w:instrText xml:space="preserve"> FORMTEXT </w:instrText>
            </w:r>
            <w:r w:rsidRPr="00C3797F">
              <w:rPr>
                <w:rFonts w:ascii="Arial" w:hAnsi="Arial" w:cs="Arial"/>
                <w:bCs/>
              </w:rPr>
            </w:r>
            <w:r w:rsidRPr="00C3797F">
              <w:rPr>
                <w:rFonts w:ascii="Arial" w:hAnsi="Arial" w:cs="Arial"/>
                <w:bCs/>
              </w:rPr>
              <w:fldChar w:fldCharType="separate"/>
            </w:r>
            <w:r w:rsidRPr="00C3797F">
              <w:rPr>
                <w:rFonts w:ascii="Arial" w:hAnsi="Arial" w:cs="Arial"/>
                <w:bCs/>
              </w:rPr>
              <w:t> </w:t>
            </w:r>
            <w:r w:rsidRPr="00C3797F">
              <w:rPr>
                <w:rFonts w:ascii="Arial" w:hAnsi="Arial" w:cs="Arial"/>
                <w:bCs/>
              </w:rPr>
              <w:t> </w:t>
            </w:r>
            <w:r w:rsidRPr="00C3797F">
              <w:rPr>
                <w:rFonts w:ascii="Arial" w:hAnsi="Arial" w:cs="Arial"/>
                <w:bCs/>
              </w:rPr>
              <w:t> </w:t>
            </w:r>
            <w:r w:rsidRPr="00C3797F">
              <w:rPr>
                <w:rFonts w:ascii="Arial" w:hAnsi="Arial" w:cs="Arial"/>
                <w:bCs/>
              </w:rPr>
              <w:t> </w:t>
            </w:r>
            <w:r w:rsidRPr="00C3797F">
              <w:rPr>
                <w:rFonts w:ascii="Arial" w:hAnsi="Arial" w:cs="Arial"/>
                <w:bCs/>
              </w:rPr>
              <w:t> </w:t>
            </w:r>
            <w:r w:rsidRPr="00C3797F">
              <w:rPr>
                <w:rFonts w:ascii="Arial" w:hAnsi="Arial" w:cs="Arial"/>
                <w:bCs/>
              </w:rPr>
              <w:fldChar w:fldCharType="end"/>
            </w:r>
            <w:proofErr w:type="gramStart"/>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0EC357A3" w:rsidR="00F656CF" w:rsidRPr="00ED6435" w:rsidRDefault="00037745" w:rsidP="009C7E98">
            <w:pPr>
              <w:tabs>
                <w:tab w:val="right" w:pos="990"/>
              </w:tabs>
              <w:spacing w:after="0" w:line="240" w:lineRule="auto"/>
              <w:ind w:left="709" w:hanging="428"/>
              <w:jc w:val="both"/>
              <w:rPr>
                <w:rFonts w:ascii="Arial" w:hAnsi="Arial" w:cs="Arial"/>
              </w:rPr>
            </w:pPr>
            <w:r w:rsidRPr="00C3797F">
              <w:rPr>
                <w:rFonts w:ascii="Arial" w:hAnsi="Arial" w:cs="Arial"/>
                <w:bCs/>
              </w:rPr>
              <w:fldChar w:fldCharType="begin">
                <w:ffData>
                  <w:name w:val="Text29"/>
                  <w:enabled/>
                  <w:calcOnExit w:val="0"/>
                  <w:textInput/>
                </w:ffData>
              </w:fldChar>
            </w:r>
            <w:r w:rsidRPr="00C3797F">
              <w:rPr>
                <w:rFonts w:ascii="Arial" w:hAnsi="Arial" w:cs="Arial"/>
                <w:bCs/>
              </w:rPr>
              <w:instrText xml:space="preserve"> FORMTEXT </w:instrText>
            </w:r>
            <w:r w:rsidRPr="00C3797F">
              <w:rPr>
                <w:rFonts w:ascii="Arial" w:hAnsi="Arial" w:cs="Arial"/>
                <w:bCs/>
              </w:rPr>
            </w:r>
            <w:r w:rsidRPr="00C3797F">
              <w:rPr>
                <w:rFonts w:ascii="Arial" w:hAnsi="Arial" w:cs="Arial"/>
                <w:bCs/>
              </w:rPr>
              <w:fldChar w:fldCharType="separate"/>
            </w:r>
            <w:r w:rsidRPr="00C3797F">
              <w:rPr>
                <w:rFonts w:ascii="Arial" w:hAnsi="Arial" w:cs="Arial"/>
                <w:bCs/>
              </w:rPr>
              <w:t> </w:t>
            </w:r>
            <w:r w:rsidRPr="00C3797F">
              <w:rPr>
                <w:rFonts w:ascii="Arial" w:hAnsi="Arial" w:cs="Arial"/>
                <w:bCs/>
              </w:rPr>
              <w:t> </w:t>
            </w:r>
            <w:r w:rsidRPr="00C3797F">
              <w:rPr>
                <w:rFonts w:ascii="Arial" w:hAnsi="Arial" w:cs="Arial"/>
                <w:bCs/>
              </w:rPr>
              <w:t> </w:t>
            </w:r>
            <w:r w:rsidRPr="00C3797F">
              <w:rPr>
                <w:rFonts w:ascii="Arial" w:hAnsi="Arial" w:cs="Arial"/>
                <w:bCs/>
              </w:rPr>
              <w:t> </w:t>
            </w:r>
            <w:r w:rsidRPr="00C3797F">
              <w:rPr>
                <w:rFonts w:ascii="Arial" w:hAnsi="Arial" w:cs="Arial"/>
                <w:bCs/>
              </w:rPr>
              <w:t> </w:t>
            </w:r>
            <w:r w:rsidRPr="00C3797F">
              <w:rPr>
                <w:rFonts w:ascii="Arial" w:hAnsi="Arial" w:cs="Arial"/>
                <w:bCs/>
              </w:rPr>
              <w:fldChar w:fldCharType="end"/>
            </w:r>
            <w:proofErr w:type="gramStart"/>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7705C8A6" w:rsidR="00F656CF" w:rsidRPr="00ED6435" w:rsidRDefault="00037745" w:rsidP="009C7E98">
            <w:pPr>
              <w:tabs>
                <w:tab w:val="right" w:pos="990"/>
              </w:tabs>
              <w:spacing w:after="0" w:line="240" w:lineRule="auto"/>
              <w:ind w:left="709" w:hanging="428"/>
              <w:jc w:val="both"/>
              <w:rPr>
                <w:rFonts w:ascii="Arial" w:hAnsi="Arial" w:cs="Arial"/>
              </w:rPr>
            </w:pPr>
            <w:r w:rsidRPr="00C3797F">
              <w:rPr>
                <w:rFonts w:ascii="Arial" w:hAnsi="Arial" w:cs="Arial"/>
                <w:bCs/>
              </w:rPr>
              <w:fldChar w:fldCharType="begin">
                <w:ffData>
                  <w:name w:val="Text29"/>
                  <w:enabled/>
                  <w:calcOnExit w:val="0"/>
                  <w:textInput/>
                </w:ffData>
              </w:fldChar>
            </w:r>
            <w:r w:rsidRPr="00C3797F">
              <w:rPr>
                <w:rFonts w:ascii="Arial" w:hAnsi="Arial" w:cs="Arial"/>
                <w:bCs/>
              </w:rPr>
              <w:instrText xml:space="preserve"> FORMTEXT </w:instrText>
            </w:r>
            <w:r w:rsidRPr="00C3797F">
              <w:rPr>
                <w:rFonts w:ascii="Arial" w:hAnsi="Arial" w:cs="Arial"/>
                <w:bCs/>
              </w:rPr>
            </w:r>
            <w:r w:rsidRPr="00C3797F">
              <w:rPr>
                <w:rFonts w:ascii="Arial" w:hAnsi="Arial" w:cs="Arial"/>
                <w:bCs/>
              </w:rPr>
              <w:fldChar w:fldCharType="separate"/>
            </w:r>
            <w:r w:rsidRPr="00C3797F">
              <w:rPr>
                <w:rFonts w:ascii="Arial" w:hAnsi="Arial" w:cs="Arial"/>
                <w:bCs/>
              </w:rPr>
              <w:t> </w:t>
            </w:r>
            <w:r w:rsidRPr="00C3797F">
              <w:rPr>
                <w:rFonts w:ascii="Arial" w:hAnsi="Arial" w:cs="Arial"/>
                <w:bCs/>
              </w:rPr>
              <w:t> </w:t>
            </w:r>
            <w:r w:rsidRPr="00C3797F">
              <w:rPr>
                <w:rFonts w:ascii="Arial" w:hAnsi="Arial" w:cs="Arial"/>
                <w:bCs/>
              </w:rPr>
              <w:t> </w:t>
            </w:r>
            <w:r w:rsidRPr="00C3797F">
              <w:rPr>
                <w:rFonts w:ascii="Arial" w:hAnsi="Arial" w:cs="Arial"/>
                <w:bCs/>
              </w:rPr>
              <w:t> </w:t>
            </w:r>
            <w:r w:rsidRPr="00C3797F">
              <w:rPr>
                <w:rFonts w:ascii="Arial" w:hAnsi="Arial" w:cs="Arial"/>
                <w:bCs/>
              </w:rPr>
              <w:t> </w:t>
            </w:r>
            <w:r w:rsidRPr="00C3797F">
              <w:rPr>
                <w:rFonts w:ascii="Arial" w:hAnsi="Arial" w:cs="Arial"/>
                <w:bCs/>
              </w:rPr>
              <w:fldChar w:fldCharType="end"/>
            </w:r>
            <w:proofErr w:type="gramStart"/>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1" w:name="_Ref50474886"/>
      <w:bookmarkStart w:id="12"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1"/>
      <w:r w:rsidR="001020B7" w:rsidRPr="00ED6435">
        <w:rPr>
          <w:rFonts w:ascii="Arial" w:hAnsi="Arial" w:cs="Arial"/>
          <w:szCs w:val="22"/>
        </w:rPr>
        <w:t xml:space="preserve"> </w:t>
      </w:r>
      <w:bookmarkStart w:id="13"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3"/>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2"/>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lastRenderedPageBreak/>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4" w:name="_Ref97411722"/>
      <w:bookmarkStart w:id="15" w:name="_Ref97582192"/>
      <w:bookmarkStart w:id="16" w:name="_Ref99007603"/>
      <w:bookmarkStart w:id="17"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8" w:name="_Ref124845730"/>
      <w:bookmarkStart w:id="19" w:name="_Hlk145331548"/>
      <w:r w:rsidRPr="000B1A31">
        <w:rPr>
          <w:rFonts w:ascii="Arial" w:hAnsi="Arial" w:cs="Arial"/>
          <w:szCs w:val="22"/>
        </w:rPr>
        <w:t xml:space="preserve">Smluvní </w:t>
      </w:r>
      <w:bookmarkEnd w:id="14"/>
      <w:bookmarkEnd w:id="15"/>
      <w:bookmarkEnd w:id="16"/>
      <w:bookmarkEnd w:id="17"/>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20" w:name="_Hlk97477074"/>
      <w:bookmarkStart w:id="21" w:name="_Hlk97555250"/>
      <w:r w:rsidR="00C018AA" w:rsidRPr="000B1A31">
        <w:rPr>
          <w:rFonts w:ascii="Arial" w:hAnsi="Arial" w:cs="Arial"/>
        </w:rPr>
        <w:t xml:space="preserve">navýšení </w:t>
      </w:r>
      <w:bookmarkStart w:id="22" w:name="_Hlk97476867"/>
      <w:r w:rsidR="00C018AA" w:rsidRPr="000B1A31">
        <w:rPr>
          <w:rFonts w:ascii="Arial" w:hAnsi="Arial" w:cs="Arial"/>
        </w:rPr>
        <w:t>jednotkových položkových cen</w:t>
      </w:r>
      <w:bookmarkEnd w:id="20"/>
      <w:r w:rsidR="00C018AA" w:rsidRPr="000B1A31">
        <w:rPr>
          <w:rFonts w:ascii="Arial" w:hAnsi="Arial" w:cs="Arial"/>
        </w:rPr>
        <w:t xml:space="preserve"> </w:t>
      </w:r>
      <w:bookmarkStart w:id="23" w:name="_Hlk97477692"/>
      <w:bookmarkEnd w:id="21"/>
      <w:bookmarkEnd w:id="22"/>
      <w:r w:rsidR="00C018AA" w:rsidRPr="000B1A31">
        <w:rPr>
          <w:rFonts w:ascii="Arial" w:hAnsi="Arial" w:cs="Arial"/>
        </w:rPr>
        <w:t xml:space="preserve">(Měrných jednotek) pro ty části Díla, které dosud nebyly </w:t>
      </w:r>
      <w:bookmarkEnd w:id="23"/>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4" w:name="_Hlk97873896"/>
      <w:r w:rsidR="00C018AA" w:rsidRPr="000B1A31">
        <w:rPr>
          <w:rFonts w:ascii="Arial" w:hAnsi="Arial" w:cs="Arial"/>
        </w:rPr>
        <w:t>Toto navýšení se nedotýká finančního limitu maximální Ceny Díla za celou dobu trvání Smlouvy.</w:t>
      </w:r>
      <w:bookmarkEnd w:id="18"/>
      <w:bookmarkEnd w:id="24"/>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5" w:name="_Ref50491043"/>
      <w:bookmarkEnd w:id="19"/>
      <w:r w:rsidRPr="00ED6435">
        <w:rPr>
          <w:rFonts w:ascii="Arial" w:hAnsi="Arial" w:cs="Arial"/>
          <w:szCs w:val="22"/>
        </w:rPr>
        <w:t>Platební a fakturační podmínky</w:t>
      </w:r>
      <w:bookmarkEnd w:id="25"/>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6" w:name="_Ref17389404"/>
      <w:bookmarkStart w:id="27" w:name="_Ref50549080"/>
      <w:bookmarkStart w:id="28"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6"/>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BF765C7"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w:t>
      </w:r>
      <w:r w:rsidRPr="008F449F">
        <w:rPr>
          <w:rFonts w:ascii="Arial" w:hAnsi="Arial" w:cs="Arial"/>
          <w:b/>
          <w:bCs/>
          <w:szCs w:val="22"/>
        </w:rPr>
        <w:t>Státní pozemkový úřad, Husinecká 1024/</w:t>
      </w:r>
      <w:proofErr w:type="gramStart"/>
      <w:r w:rsidRPr="008F449F">
        <w:rPr>
          <w:rFonts w:ascii="Arial" w:hAnsi="Arial" w:cs="Arial"/>
          <w:b/>
          <w:bCs/>
          <w:szCs w:val="22"/>
        </w:rPr>
        <w:t>11a</w:t>
      </w:r>
      <w:proofErr w:type="gramEnd"/>
      <w:r w:rsidRPr="008F449F">
        <w:rPr>
          <w:rFonts w:ascii="Arial" w:hAnsi="Arial" w:cs="Arial"/>
          <w:b/>
          <w:bCs/>
          <w:szCs w:val="22"/>
        </w:rPr>
        <w:t>, 130 00 Praha 3 – Žižkov, IČO: 01312774.</w:t>
      </w:r>
      <w:r w:rsidRPr="00C62699">
        <w:rPr>
          <w:rFonts w:ascii="Arial" w:hAnsi="Arial" w:cs="Arial"/>
          <w:szCs w:val="22"/>
        </w:rPr>
        <w:t xml:space="preserve">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B60F4C" w:rsidRPr="00B645C3">
        <w:rPr>
          <w:rFonts w:ascii="Arial" w:hAnsi="Arial" w:cs="Arial"/>
          <w:b/>
          <w:bCs/>
        </w:rPr>
        <w:t xml:space="preserve">Státní pozemkový úřad, Krajský pozemkový úřad, Pobočka Plzeň, Nerudova 2672/35, 301 00 </w:t>
      </w:r>
      <w:proofErr w:type="gramStart"/>
      <w:r w:rsidR="00B60F4C" w:rsidRPr="00B645C3">
        <w:rPr>
          <w:rFonts w:ascii="Arial" w:hAnsi="Arial" w:cs="Arial"/>
          <w:b/>
          <w:bCs/>
        </w:rPr>
        <w:t>Plzeň</w:t>
      </w:r>
      <w:r w:rsidR="009C3DA9" w:rsidRPr="00C62699">
        <w:rPr>
          <w:rFonts w:ascii="Arial" w:hAnsi="Arial" w:cs="Arial"/>
          <w:szCs w:val="22"/>
        </w:rPr>
        <w:t xml:space="preserve"> </w:t>
      </w:r>
      <w:r w:rsidR="00E952EA" w:rsidRPr="00C62699">
        <w:rPr>
          <w:rFonts w:ascii="Arial" w:hAnsi="Arial" w:cs="Arial"/>
          <w:szCs w:val="22"/>
        </w:rPr>
        <w:t>.</w:t>
      </w:r>
      <w:proofErr w:type="gramEnd"/>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w:t>
      </w:r>
      <w:r w:rsidR="00497BE2" w:rsidRPr="00C62699">
        <w:rPr>
          <w:rFonts w:ascii="Arial" w:hAnsi="Arial" w:cs="Arial"/>
          <w:szCs w:val="22"/>
        </w:rPr>
        <w:lastRenderedPageBreak/>
        <w:t xml:space="preserve">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4B11B634" w:rsidR="00354192" w:rsidRPr="00C62699" w:rsidRDefault="00AF4BE4" w:rsidP="00B77235">
      <w:pPr>
        <w:pStyle w:val="Level2"/>
        <w:spacing w:line="240" w:lineRule="auto"/>
        <w:ind w:left="567" w:hanging="567"/>
        <w:jc w:val="both"/>
        <w:rPr>
          <w:rFonts w:ascii="Arial" w:hAnsi="Arial" w:cs="Arial"/>
          <w:szCs w:val="22"/>
        </w:rPr>
      </w:pPr>
      <w:bookmarkStart w:id="29" w:name="_Ref53578016"/>
      <w:r w:rsidRPr="00C62699">
        <w:rPr>
          <w:rFonts w:ascii="Arial" w:hAnsi="Arial" w:cs="Arial"/>
          <w:szCs w:val="22"/>
        </w:rPr>
        <w:t xml:space="preserve">Splatnost jednotlivých Faktur je třicet (30) kalendářních dnů ode dne prokazatelného doručení Objednateli. </w:t>
      </w:r>
      <w:bookmarkEnd w:id="27"/>
      <w:bookmarkEnd w:id="28"/>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w:t>
      </w:r>
      <w:r w:rsidR="008F449F">
        <w:rPr>
          <w:rFonts w:ascii="Arial" w:hAnsi="Arial" w:cs="Arial"/>
          <w:szCs w:val="22"/>
        </w:rPr>
        <w:t> </w:t>
      </w:r>
      <w:r w:rsidR="00A67C90" w:rsidRPr="00C62699">
        <w:rPr>
          <w:rFonts w:ascii="Arial" w:hAnsi="Arial" w:cs="Arial"/>
          <w:szCs w:val="22"/>
        </w:rPr>
        <w:t>splnění dluhu Objednatele dojde odepsáním částky z účtu Objednatele ve prospěch účtu Zhotovitele.</w:t>
      </w:r>
      <w:bookmarkEnd w:id="29"/>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2AE5503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w:t>
      </w:r>
      <w:r w:rsidR="008F449F">
        <w:rPr>
          <w:rFonts w:ascii="Arial" w:hAnsi="Arial" w:cs="Arial"/>
          <w:szCs w:val="22"/>
        </w:rPr>
        <w:t> </w:t>
      </w:r>
      <w:r w:rsidR="00E9368E" w:rsidRPr="00C62699">
        <w:rPr>
          <w:rFonts w:ascii="Arial" w:hAnsi="Arial" w:cs="Arial"/>
          <w:szCs w:val="22"/>
        </w:rPr>
        <w:t>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w:t>
      </w:r>
      <w:r w:rsidR="008F449F">
        <w:rPr>
          <w:rFonts w:ascii="Arial" w:hAnsi="Arial" w:cs="Arial"/>
          <w:szCs w:val="22"/>
        </w:rPr>
        <w:t> </w:t>
      </w:r>
      <w:r w:rsidRPr="00C62699">
        <w:rPr>
          <w:rFonts w:ascii="Arial" w:hAnsi="Arial" w:cs="Arial"/>
          <w:szCs w:val="22"/>
        </w:rPr>
        <w:t xml:space="preserve">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30" w:name="_Ref453331188"/>
      <w:bookmarkStart w:id="31" w:name="_Toc453594239"/>
      <w:r w:rsidRPr="00ED6435">
        <w:rPr>
          <w:rFonts w:ascii="Arial" w:hAnsi="Arial" w:cs="Arial"/>
          <w:szCs w:val="22"/>
        </w:rPr>
        <w:t xml:space="preserve">Další podmínky </w:t>
      </w:r>
      <w:bookmarkEnd w:id="30"/>
      <w:bookmarkEnd w:id="31"/>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2"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2"/>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3" w:name="_Ref52029448"/>
      <w:bookmarkStart w:id="34" w:name="_Ref471937133"/>
      <w:r w:rsidRPr="00ED6435">
        <w:rPr>
          <w:rFonts w:ascii="Arial" w:hAnsi="Arial" w:cs="Arial"/>
          <w:bCs/>
        </w:rPr>
        <w:t>Položkovém výkazu;</w:t>
      </w:r>
      <w:bookmarkEnd w:id="33"/>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5" w:name="_Ref515487239"/>
      <w:bookmarkEnd w:id="34"/>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6" w:name="_Ref50802104"/>
      <w:r w:rsidRPr="00ED6435">
        <w:rPr>
          <w:rFonts w:ascii="Arial" w:hAnsi="Arial" w:cs="Arial"/>
        </w:rPr>
        <w:t>Nabídce</w:t>
      </w:r>
      <w:r w:rsidR="00D1092E" w:rsidRPr="00ED6435">
        <w:rPr>
          <w:rFonts w:ascii="Arial" w:hAnsi="Arial" w:cs="Arial"/>
        </w:rPr>
        <w:t>.</w:t>
      </w:r>
      <w:bookmarkEnd w:id="35"/>
      <w:bookmarkEnd w:id="36"/>
    </w:p>
    <w:p w14:paraId="24D2D7C7" w14:textId="3A42B6AE"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w:t>
      </w:r>
      <w:r w:rsidR="008F449F">
        <w:rPr>
          <w:rFonts w:ascii="Arial" w:hAnsi="Arial" w:cs="Arial"/>
          <w:bCs/>
          <w:iCs/>
          <w:snapToGrid/>
          <w:szCs w:val="22"/>
        </w:rPr>
        <w:t> </w:t>
      </w:r>
      <w:r w:rsidRPr="00ED6435">
        <w:rPr>
          <w:rFonts w:ascii="Arial" w:hAnsi="Arial" w:cs="Arial"/>
          <w:bCs/>
          <w:iCs/>
          <w:snapToGrid/>
          <w:szCs w:val="22"/>
        </w:rPr>
        <w:t>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7"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D6435">
        <w:rPr>
          <w:rFonts w:ascii="Arial" w:hAnsi="Arial" w:cs="Arial"/>
          <w:szCs w:val="22"/>
        </w:rPr>
        <w:lastRenderedPageBreak/>
        <w:t>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7"/>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8"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8"/>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1BA3EA8C"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w:t>
      </w:r>
      <w:r w:rsidR="008F449F">
        <w:rPr>
          <w:rFonts w:ascii="Arial" w:hAnsi="Arial" w:cs="Arial"/>
          <w:szCs w:val="22"/>
        </w:rPr>
        <w:t> </w:t>
      </w:r>
      <w:r w:rsidRPr="00ED6435">
        <w:rPr>
          <w:rFonts w:ascii="Arial" w:hAnsi="Arial" w:cs="Arial"/>
          <w:szCs w:val="22"/>
        </w:rPr>
        <w:t>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0C1C2B59" w:rsidR="0008597D" w:rsidRPr="009060BB" w:rsidRDefault="00A17E31" w:rsidP="0008597D">
      <w:pPr>
        <w:pStyle w:val="Level2"/>
        <w:spacing w:line="240" w:lineRule="auto"/>
        <w:ind w:left="567" w:hanging="567"/>
        <w:jc w:val="both"/>
        <w:rPr>
          <w:rFonts w:ascii="Arial" w:hAnsi="Arial" w:cs="Arial"/>
          <w:szCs w:val="22"/>
        </w:rPr>
      </w:pPr>
      <w:bookmarkStart w:id="39" w:name="_Ref50747173"/>
      <w:bookmarkStart w:id="40" w:name="_Hlk63750513"/>
      <w:r>
        <w:rPr>
          <w:rFonts w:ascii="Arial" w:hAnsi="Arial" w:cs="Arial"/>
          <w:b/>
          <w:bCs/>
          <w:szCs w:val="22"/>
        </w:rPr>
        <w:t>NENÍ PŘEDMĚTEM TÉTO SMLOUVY</w:t>
      </w:r>
      <w:r w:rsidRPr="4CFF60DB">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1"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9"/>
      <w:bookmarkEnd w:id="41"/>
      <w:r w:rsidR="0008597D" w:rsidRPr="4CFF60DB">
        <w:rPr>
          <w:rFonts w:ascii="Arial" w:hAnsi="Arial" w:cs="Arial"/>
        </w:rPr>
        <w:t xml:space="preserve"> </w:t>
      </w:r>
    </w:p>
    <w:p w14:paraId="48C6D3CE" w14:textId="559ECD9E" w:rsidR="00B022EF" w:rsidRPr="009060BB" w:rsidRDefault="00A17E31" w:rsidP="00B022EF">
      <w:pPr>
        <w:pStyle w:val="Level2"/>
        <w:spacing w:line="240" w:lineRule="auto"/>
        <w:ind w:left="567" w:hanging="567"/>
        <w:jc w:val="both"/>
        <w:rPr>
          <w:rFonts w:ascii="Arial" w:hAnsi="Arial" w:cs="Arial"/>
          <w:szCs w:val="22"/>
        </w:rPr>
      </w:pPr>
      <w:bookmarkStart w:id="42" w:name="_Hlk64869278"/>
      <w:bookmarkStart w:id="43" w:name="_Ref62484165"/>
      <w:bookmarkStart w:id="44" w:name="_Ref61943901"/>
      <w:bookmarkStart w:id="45" w:name="_Ref62484289"/>
      <w:r>
        <w:rPr>
          <w:rFonts w:ascii="Arial" w:hAnsi="Arial" w:cs="Arial"/>
          <w:b/>
          <w:bCs/>
          <w:szCs w:val="22"/>
        </w:rPr>
        <w:t>NENÍ PŘEDMĚTEM TÉTO SMLOUVY</w:t>
      </w:r>
      <w:r w:rsidRPr="4CFF60DB">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w:t>
      </w:r>
      <w:r w:rsidR="008F797B">
        <w:rPr>
          <w:rFonts w:ascii="Arial" w:hAnsi="Arial" w:cs="Arial"/>
        </w:rPr>
        <w:t> </w:t>
      </w:r>
      <w:r w:rsidR="003D4B85" w:rsidRPr="4CFF60DB">
        <w:rPr>
          <w:rFonts w:ascii="Arial" w:hAnsi="Arial" w:cs="Arial"/>
        </w:rPr>
        <w:t xml:space="preserve">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w:t>
      </w:r>
      <w:r w:rsidR="008F797B">
        <w:rPr>
          <w:rFonts w:ascii="Arial" w:eastAsia="Calibri" w:hAnsi="Arial" w:cs="Arial"/>
        </w:rPr>
        <w:t> </w:t>
      </w:r>
      <w:r w:rsidR="00B022EF" w:rsidRPr="4CFF60DB">
        <w:rPr>
          <w:rFonts w:ascii="Arial" w:eastAsia="Calibri" w:hAnsi="Arial" w:cs="Arial"/>
        </w:rPr>
        <w:t>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w:t>
      </w:r>
      <w:r w:rsidR="00B022EF" w:rsidRPr="4CFF60DB">
        <w:rPr>
          <w:rFonts w:ascii="Arial" w:eastAsia="Calibri" w:hAnsi="Arial" w:cs="Arial"/>
        </w:rPr>
        <w:lastRenderedPageBreak/>
        <w:t xml:space="preserve">s výkladem nebo výkladu v prostorech školy, s uvedením data, místa uskutečnění, počtu zúčastněných žáků a fotodokumentace z této akce (min. dvě (2) fotografie). </w:t>
      </w:r>
      <w:bookmarkEnd w:id="42"/>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6" w:name="_Ref69389189"/>
      <w:bookmarkEnd w:id="43"/>
      <w:bookmarkEnd w:id="44"/>
      <w:r w:rsidRPr="4CFF60DB">
        <w:rPr>
          <w:rFonts w:ascii="Arial" w:hAnsi="Arial" w:cs="Arial"/>
        </w:rPr>
        <w:t>Zhotovitel se zavazuje po celou dobu provádění Díla zabezpečit:</w:t>
      </w:r>
      <w:bookmarkEnd w:id="46"/>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7" w:name="_Ref62484425"/>
      <w:bookmarkEnd w:id="45"/>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7"/>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8"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8"/>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9" w:name="_Ref61944078"/>
      <w:r w:rsidRPr="00FF0413">
        <w:rPr>
          <w:rFonts w:ascii="Arial" w:hAnsi="Arial" w:cs="Arial"/>
        </w:rPr>
        <w:t xml:space="preserve">Zhotovitel se zavazuje, </w:t>
      </w:r>
      <w:bookmarkStart w:id="50"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9"/>
    </w:p>
    <w:p w14:paraId="2380782E" w14:textId="7D99B22C"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w:t>
      </w:r>
      <w:r w:rsidR="008F797B">
        <w:rPr>
          <w:rFonts w:ascii="Arial" w:hAnsi="Arial" w:cs="Arial"/>
        </w:rPr>
        <w:t> </w:t>
      </w:r>
      <w:r w:rsidRPr="00C62699">
        <w:rPr>
          <w:rFonts w:ascii="Arial" w:hAnsi="Arial" w:cs="Arial"/>
        </w:rPr>
        <w:t>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50"/>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68148B02" w14:textId="77777777" w:rsidR="00C467EE" w:rsidRPr="00863AB9" w:rsidRDefault="00C467EE" w:rsidP="00C467EE">
      <w:pPr>
        <w:pStyle w:val="Level2"/>
        <w:tabs>
          <w:tab w:val="clear" w:pos="1390"/>
          <w:tab w:val="num" w:pos="567"/>
        </w:tabs>
        <w:ind w:left="567" w:hanging="567"/>
        <w:rPr>
          <w:rFonts w:ascii="Arial" w:hAnsi="Arial" w:cs="Arial"/>
        </w:rPr>
      </w:pPr>
      <w:r w:rsidRPr="00863AB9">
        <w:rPr>
          <w:rFonts w:ascii="Arial" w:hAnsi="Arial" w:cs="Arial"/>
        </w:rPr>
        <w:lastRenderedPageBreak/>
        <w:t>Nedílnou součástí této Smlouvy, jako její příloha č. 2, je Metodický postup k zajištění bezpečnosti práce při provádění geodetických prací v rámci pozemkových úprav na územích bývalých vojenských újezdů (VÚj), který jsou Smluvní strany povinny dodržovat.</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1" w:name="_Ref51579571"/>
      <w:bookmarkStart w:id="52" w:name="_Ref66878947"/>
      <w:bookmarkStart w:id="53" w:name="_Hlk64298003"/>
      <w:bookmarkEnd w:id="40"/>
      <w:r w:rsidRPr="00C62699">
        <w:rPr>
          <w:rFonts w:ascii="Arial" w:hAnsi="Arial" w:cs="Arial"/>
          <w:szCs w:val="22"/>
        </w:rPr>
        <w:t>Rozsah díla a jeho členění na hlavní celky a dílčí části</w:t>
      </w:r>
      <w:bookmarkEnd w:id="51"/>
      <w:r w:rsidRPr="00C62699">
        <w:rPr>
          <w:rFonts w:ascii="Arial" w:hAnsi="Arial" w:cs="Arial"/>
          <w:szCs w:val="22"/>
        </w:rPr>
        <w:t xml:space="preserve"> </w:t>
      </w:r>
      <w:r w:rsidR="00D6651A" w:rsidRPr="00C62699">
        <w:rPr>
          <w:rFonts w:ascii="Arial" w:hAnsi="Arial" w:cs="Arial"/>
          <w:szCs w:val="22"/>
        </w:rPr>
        <w:t>Hlavních celků</w:t>
      </w:r>
      <w:bookmarkEnd w:id="52"/>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4" w:name="_Ref51578340"/>
      <w:bookmarkStart w:id="55"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4"/>
      <w:r w:rsidR="00BB50B8" w:rsidRPr="00764100">
        <w:rPr>
          <w:rFonts w:ascii="Arial" w:hAnsi="Arial" w:cs="Arial"/>
          <w:szCs w:val="22"/>
        </w:rPr>
        <w:t>.</w:t>
      </w:r>
      <w:bookmarkEnd w:id="55"/>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6"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6"/>
    </w:p>
    <w:p w14:paraId="048050AB" w14:textId="2ECDA3A5" w:rsidR="00B9128B" w:rsidRPr="00764100" w:rsidRDefault="00B9128B" w:rsidP="002B2B06">
      <w:pPr>
        <w:pStyle w:val="Level3"/>
        <w:tabs>
          <w:tab w:val="clear" w:pos="2041"/>
        </w:tabs>
        <w:ind w:left="1418"/>
        <w:rPr>
          <w:rFonts w:ascii="Arial" w:hAnsi="Arial" w:cs="Arial"/>
          <w:szCs w:val="22"/>
        </w:rPr>
      </w:pPr>
      <w:bookmarkStart w:id="57" w:name="_Ref51579618"/>
      <w:bookmarkStart w:id="58" w:name="_Ref52043318"/>
      <w:r w:rsidRPr="00764100">
        <w:rPr>
          <w:rFonts w:ascii="Arial" w:hAnsi="Arial" w:cs="Arial"/>
          <w:szCs w:val="22"/>
        </w:rPr>
        <w:t>Revize a doplnění stávajícího bodového pole:</w:t>
      </w:r>
      <w:bookmarkEnd w:id="57"/>
      <w:bookmarkEnd w:id="58"/>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70CAC52A" w:rsidR="00B9128B" w:rsidRPr="00764100" w:rsidRDefault="009D7673" w:rsidP="00024EBF">
      <w:pPr>
        <w:pStyle w:val="Claneka"/>
        <w:keepLines w:val="0"/>
        <w:widowControl/>
        <w:numPr>
          <w:ilvl w:val="4"/>
          <w:numId w:val="36"/>
        </w:numPr>
        <w:spacing w:line="240" w:lineRule="auto"/>
        <w:ind w:left="1985" w:hanging="567"/>
        <w:jc w:val="both"/>
        <w:rPr>
          <w:rFonts w:ascii="Arial" w:hAnsi="Arial" w:cs="Arial"/>
        </w:rPr>
      </w:pPr>
      <w:r>
        <w:rPr>
          <w:rFonts w:ascii="Arial" w:hAnsi="Arial" w:cs="Arial"/>
          <w:b/>
          <w:bCs/>
        </w:rPr>
        <w:t>NENÍ PŘEDMĚTEM TÉTO SMLOUVY</w:t>
      </w:r>
      <w:r w:rsidRPr="4CFF60DB">
        <w:rPr>
          <w:rFonts w:ascii="Arial" w:hAnsi="Arial" w:cs="Arial"/>
        </w:rPr>
        <w:t xml:space="preserve"> </w:t>
      </w:r>
      <w:r w:rsidR="00B9128B"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00B9128B"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9" w:name="_Ref51579678"/>
      <w:bookmarkStart w:id="60"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9"/>
      <w:bookmarkEnd w:id="60"/>
    </w:p>
    <w:p w14:paraId="1EF65D3E" w14:textId="0AB8B662"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0FA9F2B3" w14:textId="77777777" w:rsidR="007A1190" w:rsidRPr="007A1190" w:rsidRDefault="007A1190" w:rsidP="007A1190">
      <w:pPr>
        <w:pStyle w:val="Claneka"/>
        <w:numPr>
          <w:ilvl w:val="4"/>
          <w:numId w:val="38"/>
        </w:numPr>
        <w:tabs>
          <w:tab w:val="clear" w:pos="1008"/>
        </w:tabs>
        <w:spacing w:line="240" w:lineRule="auto"/>
        <w:ind w:left="1985" w:hanging="567"/>
        <w:jc w:val="both"/>
        <w:rPr>
          <w:rFonts w:ascii="Arial" w:hAnsi="Arial" w:cs="Arial"/>
        </w:rPr>
      </w:pPr>
      <w:bookmarkStart w:id="61" w:name="_Ref64279694"/>
      <w:r w:rsidRPr="007A1190">
        <w:rPr>
          <w:rFonts w:ascii="Arial" w:hAnsi="Arial" w:cs="Arial"/>
        </w:rPr>
        <w:t>Podrobné měření polohopisu, tj. předmětů stanovených v § 10 odst. 7 a 8 Vyhlášky a předmětů stanovených v § 5 Katastrální vyhlášky. Povinně zaměřenými předměty polohopisu jsou:</w:t>
      </w:r>
    </w:p>
    <w:p w14:paraId="05D08543" w14:textId="21F3FEE1" w:rsidR="007A1190" w:rsidRPr="007A1190" w:rsidRDefault="007A1190" w:rsidP="007A1190">
      <w:pPr>
        <w:pStyle w:val="Claneka"/>
        <w:numPr>
          <w:ilvl w:val="0"/>
          <w:numId w:val="0"/>
        </w:numPr>
        <w:spacing w:line="240" w:lineRule="auto"/>
        <w:ind w:left="1985"/>
        <w:jc w:val="both"/>
        <w:rPr>
          <w:rFonts w:ascii="Arial" w:hAnsi="Arial" w:cs="Arial"/>
        </w:rPr>
      </w:pPr>
      <w:r w:rsidRPr="007A1190">
        <w:rPr>
          <w:rFonts w:ascii="Arial" w:hAnsi="Arial" w:cs="Arial"/>
        </w:rPr>
        <w:t>komunikace a vodní toky v lesních komplexech. Předmětem zaměření komunikací v lesních komplexech, kde je pro potřeby Díla stanoveno 1 Měrná jednotka = 100 bm komunikace, je zaměření hranic pozemků komunikace a</w:t>
      </w:r>
      <w:r w:rsidR="008F797B">
        <w:rPr>
          <w:rFonts w:ascii="Arial" w:hAnsi="Arial" w:cs="Arial"/>
        </w:rPr>
        <w:t> </w:t>
      </w:r>
      <w:r w:rsidRPr="007A1190">
        <w:rPr>
          <w:rFonts w:ascii="Arial" w:hAnsi="Arial" w:cs="Arial"/>
        </w:rPr>
        <w:t>přilehlých okrajů lesa vyznačených při místním šetření v průběhu odpovídajícím § 11 odst. 2 a § 12 zákona č. 13/1997 Sb., o pozemních komunikacích, ve znění pozdějších předpisů. Měření bude probíhat za účasti komise a pozvaných vlastníků či správců v souvislostech příslušných zákonných norem a v souladu s dalšími předpisy uvedenými v Podmínkách stanovených katastrálním úřadem k ochraně zájmů zeměměřictví a katastru.</w:t>
      </w:r>
    </w:p>
    <w:bookmarkEnd w:id="61"/>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5A864888" w:rsidR="006B518C" w:rsidRPr="00764100" w:rsidRDefault="001B13CF" w:rsidP="00146BD7">
      <w:pPr>
        <w:pStyle w:val="Level3"/>
        <w:tabs>
          <w:tab w:val="clear" w:pos="2041"/>
        </w:tabs>
        <w:ind w:left="1418"/>
        <w:jc w:val="both"/>
        <w:rPr>
          <w:rFonts w:ascii="Arial" w:hAnsi="Arial" w:cs="Arial"/>
          <w:szCs w:val="22"/>
        </w:rPr>
      </w:pPr>
      <w:bookmarkStart w:id="62" w:name="_Ref64278780"/>
      <w:bookmarkStart w:id="63" w:name="_Ref51578703"/>
      <w:bookmarkStart w:id="64" w:name="_Ref52043347"/>
      <w:r>
        <w:rPr>
          <w:rFonts w:ascii="Arial" w:hAnsi="Arial" w:cs="Arial"/>
          <w:b/>
          <w:bCs/>
          <w:szCs w:val="22"/>
        </w:rPr>
        <w:t xml:space="preserve">NENÍ PŘEDMĚTEM TÉTO SMLOUVY </w:t>
      </w:r>
      <w:r w:rsidR="006B518C" w:rsidRPr="00764100">
        <w:rPr>
          <w:rFonts w:ascii="Arial" w:hAnsi="Arial" w:cs="Arial"/>
          <w:szCs w:val="22"/>
        </w:rPr>
        <w:t>Vektorizace vlastnické mapy</w:t>
      </w:r>
      <w:bookmarkEnd w:id="62"/>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5"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3"/>
      <w:bookmarkEnd w:id="64"/>
      <w:bookmarkEnd w:id="65"/>
    </w:p>
    <w:p w14:paraId="54CC2BFA" w14:textId="6F02C536"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w:t>
      </w:r>
      <w:r w:rsidR="008F797B">
        <w:rPr>
          <w:rFonts w:ascii="Arial" w:hAnsi="Arial" w:cs="Arial"/>
        </w:rPr>
        <w:t> </w:t>
      </w:r>
      <w:r w:rsidRPr="00764100">
        <w:rPr>
          <w:rFonts w:ascii="Arial" w:hAnsi="Arial" w:cs="Arial"/>
        </w:rPr>
        <w:t>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6" w:name="_Ref64280108"/>
      <w:r w:rsidRPr="00764100">
        <w:rPr>
          <w:rFonts w:ascii="Arial" w:hAnsi="Arial" w:cs="Arial"/>
        </w:rPr>
        <w:lastRenderedPageBreak/>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6"/>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34782CC1" w:rsidR="00D22546" w:rsidRPr="00764100" w:rsidRDefault="0085006E" w:rsidP="00D22546">
      <w:pPr>
        <w:pStyle w:val="Level3"/>
        <w:tabs>
          <w:tab w:val="clear" w:pos="2041"/>
        </w:tabs>
        <w:ind w:left="1418"/>
        <w:rPr>
          <w:rFonts w:ascii="Arial" w:hAnsi="Arial" w:cs="Arial"/>
          <w:szCs w:val="22"/>
        </w:rPr>
      </w:pPr>
      <w:bookmarkStart w:id="67" w:name="_Ref64278867"/>
      <w:r>
        <w:rPr>
          <w:rFonts w:ascii="Arial" w:hAnsi="Arial" w:cs="Arial"/>
          <w:b/>
          <w:bCs/>
          <w:szCs w:val="22"/>
        </w:rPr>
        <w:t>NENÍ PŘEDMĚTEM TÉTO SMLOUVY</w:t>
      </w:r>
      <w:r w:rsidRPr="4CFF60DB">
        <w:rPr>
          <w:rFonts w:ascii="Arial" w:hAnsi="Arial" w:cs="Arial"/>
        </w:rPr>
        <w:t xml:space="preserve"> </w:t>
      </w:r>
      <w:r w:rsidR="00D22546" w:rsidRPr="00764100">
        <w:rPr>
          <w:rFonts w:ascii="Arial" w:hAnsi="Arial" w:cs="Arial"/>
          <w:szCs w:val="22"/>
        </w:rPr>
        <w:t>Zjišťování hranic pozemků neřešených dle § 2 Zákona:</w:t>
      </w:r>
      <w:bookmarkEnd w:id="67"/>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8"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8"/>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9" w:name="_Ref51578325"/>
      <w:bookmarkStart w:id="70" w:name="_Ref52043370"/>
      <w:r w:rsidRPr="00764100">
        <w:rPr>
          <w:rFonts w:ascii="Arial" w:hAnsi="Arial" w:cs="Arial"/>
          <w:szCs w:val="22"/>
        </w:rPr>
        <w:t>Rozbor současného stavu:</w:t>
      </w:r>
      <w:bookmarkEnd w:id="69"/>
      <w:bookmarkEnd w:id="70"/>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lastRenderedPageBreak/>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27B1DC1B" w:rsidR="00B9128B"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r w:rsidR="00CD3869">
        <w:rPr>
          <w:rFonts w:ascii="Arial" w:hAnsi="Arial" w:cs="Arial"/>
        </w:rPr>
        <w:t xml:space="preserve">; </w:t>
      </w:r>
    </w:p>
    <w:p w14:paraId="07FDBBF1" w14:textId="77777777" w:rsidR="00CD3869" w:rsidRDefault="00CD3869" w:rsidP="00CD3869">
      <w:pPr>
        <w:pStyle w:val="Claneka"/>
        <w:keepLines w:val="0"/>
        <w:widowControl/>
        <w:numPr>
          <w:ilvl w:val="4"/>
          <w:numId w:val="54"/>
        </w:numPr>
        <w:spacing w:line="240" w:lineRule="auto"/>
        <w:ind w:left="1985" w:hanging="567"/>
        <w:jc w:val="both"/>
        <w:rPr>
          <w:rFonts w:ascii="Arial" w:hAnsi="Arial" w:cs="Arial"/>
        </w:rPr>
      </w:pPr>
      <w:r w:rsidRPr="00D25B73">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 11 a § 12 Vyhlášky a s přílohou č. 1 Vyhlášky, jeho předání příslušnému odboru SPÚ zajistí Objednatel.</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1" w:name="_Ref51578378"/>
      <w:bookmarkStart w:id="72" w:name="_Ref52043390"/>
      <w:r w:rsidRPr="00764100">
        <w:rPr>
          <w:rFonts w:ascii="Arial" w:hAnsi="Arial" w:cs="Arial"/>
          <w:szCs w:val="22"/>
        </w:rPr>
        <w:t>Dokumentace k soupisu nároků vlastníků pozemků:</w:t>
      </w:r>
      <w:bookmarkEnd w:id="71"/>
      <w:bookmarkEnd w:id="72"/>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615B2906"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w:t>
      </w:r>
      <w:r w:rsidR="005E55E6">
        <w:rPr>
          <w:rFonts w:ascii="Arial" w:hAnsi="Arial" w:cs="Arial"/>
        </w:rPr>
        <w:t> </w:t>
      </w:r>
      <w:r w:rsidRPr="00764100">
        <w:rPr>
          <w:rFonts w:ascii="Arial" w:hAnsi="Arial" w:cs="Arial"/>
        </w:rPr>
        <w:t>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3"/>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141AD3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zajistí Objednatel toto ocenění do</w:t>
      </w:r>
      <w:r w:rsidR="00C25846">
        <w:rPr>
          <w:rFonts w:ascii="Arial" w:hAnsi="Arial" w:cs="Arial"/>
        </w:rPr>
        <w:t> </w:t>
      </w:r>
      <w:r w:rsidRPr="00764100">
        <w:rPr>
          <w:rFonts w:ascii="Arial" w:hAnsi="Arial" w:cs="Arial"/>
        </w:rPr>
        <w:t xml:space="preserve">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4"/>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5"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5"/>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6" w:name="_Ref51578415"/>
      <w:r w:rsidRPr="00764100">
        <w:rPr>
          <w:rFonts w:ascii="Arial" w:hAnsi="Arial" w:cs="Arial"/>
          <w:bCs/>
          <w:szCs w:val="22"/>
          <w:u w:val="single"/>
        </w:rPr>
        <w:lastRenderedPageBreak/>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6"/>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7" w:name="_Ref51578417"/>
      <w:bookmarkStart w:id="78"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7"/>
      <w:bookmarkEnd w:id="78"/>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167901E8"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5 odst. 5 Zákona) Objednatel zajistí na návrh Zhotovitele zhotovení inženýrsko-geologického průzkumu. Výsledky inženýrsko-geologického průzkumu budou závazným podkladem pro</w:t>
      </w:r>
      <w:r w:rsidR="009366AF">
        <w:rPr>
          <w:rFonts w:ascii="Arial" w:hAnsi="Arial" w:cs="Arial"/>
        </w:rPr>
        <w:t> </w:t>
      </w:r>
      <w:r w:rsidRPr="00764100">
        <w:rPr>
          <w:rFonts w:ascii="Arial" w:hAnsi="Arial" w:cs="Arial"/>
        </w:rPr>
        <w:t xml:space="preserve">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9"/>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3ECF1453"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RDK. Za</w:t>
      </w:r>
      <w:r w:rsidR="00C25846">
        <w:rPr>
          <w:rFonts w:ascii="Arial" w:hAnsi="Arial" w:cs="Arial"/>
        </w:rPr>
        <w:t>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80"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80"/>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DA8DD4A" w:rsidR="00B9128B" w:rsidRPr="00764100" w:rsidRDefault="007E5CEE" w:rsidP="00024EBF">
      <w:pPr>
        <w:pStyle w:val="Level5"/>
        <w:numPr>
          <w:ilvl w:val="0"/>
          <w:numId w:val="37"/>
        </w:numPr>
        <w:ind w:left="3119" w:hanging="992"/>
        <w:rPr>
          <w:rFonts w:ascii="Arial" w:hAnsi="Arial" w:cs="Arial"/>
          <w:szCs w:val="22"/>
        </w:rPr>
      </w:pPr>
      <w:bookmarkStart w:id="81" w:name="_Ref67496867"/>
      <w:r>
        <w:rPr>
          <w:rFonts w:ascii="Arial" w:hAnsi="Arial" w:cs="Arial"/>
          <w:b/>
          <w:bCs/>
          <w:szCs w:val="22"/>
        </w:rPr>
        <w:t xml:space="preserve">NENÍ PŘEDMĚTEM TÉTO SMLOUVY </w:t>
      </w:r>
      <w:r w:rsidR="00B9128B" w:rsidRPr="00764100">
        <w:rPr>
          <w:rFonts w:ascii="Arial" w:hAnsi="Arial" w:cs="Arial"/>
          <w:szCs w:val="22"/>
        </w:rPr>
        <w:t xml:space="preserve">Výškopisné zaměření zájmového území. Zaměření bude provedeno v nezbytném rozsahu </w:t>
      </w:r>
      <w:r w:rsidR="00B9128B" w:rsidRPr="00764100">
        <w:rPr>
          <w:rFonts w:ascii="Arial" w:hAnsi="Arial" w:cs="Arial"/>
          <w:szCs w:val="22"/>
        </w:rPr>
        <w:lastRenderedPageBreak/>
        <w:t>u pozemků ohrožených vodní erozí nebo u pozemků, na nichž se předpokládá výstavba a realizace společných zařízení;</w:t>
      </w:r>
      <w:bookmarkEnd w:id="81"/>
    </w:p>
    <w:p w14:paraId="2381D2E4" w14:textId="23F37839" w:rsidR="00B9128B" w:rsidRPr="00764100" w:rsidRDefault="007E5CEE" w:rsidP="00024EBF">
      <w:pPr>
        <w:pStyle w:val="Level5"/>
        <w:numPr>
          <w:ilvl w:val="0"/>
          <w:numId w:val="37"/>
        </w:numPr>
        <w:ind w:left="3119" w:hanging="992"/>
        <w:rPr>
          <w:rFonts w:ascii="Arial" w:hAnsi="Arial" w:cs="Arial"/>
          <w:szCs w:val="22"/>
        </w:rPr>
      </w:pPr>
      <w:bookmarkStart w:id="82" w:name="_Ref67496872"/>
      <w:r>
        <w:rPr>
          <w:rFonts w:ascii="Arial" w:hAnsi="Arial" w:cs="Arial"/>
          <w:b/>
          <w:bCs/>
          <w:szCs w:val="22"/>
        </w:rPr>
        <w:t>NENÍ PŘEDMĚTEM TÉTO SMLOUVY</w:t>
      </w:r>
      <w:r>
        <w:rPr>
          <w:rFonts w:ascii="Arial" w:hAnsi="Arial" w:cs="Arial"/>
          <w:szCs w:val="22"/>
        </w:rPr>
        <w:t xml:space="preserve"> </w:t>
      </w:r>
      <w:r w:rsidR="00B9128B"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00B9128B"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00B9128B"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00B9128B"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00B9128B" w:rsidRPr="00764100">
        <w:rPr>
          <w:rFonts w:ascii="Arial" w:hAnsi="Arial" w:cs="Arial"/>
          <w:szCs w:val="22"/>
        </w:rPr>
        <w:t>ěrných jednotek v</w:t>
      </w:r>
      <w:r w:rsidR="003A293A">
        <w:rPr>
          <w:rFonts w:ascii="Arial" w:hAnsi="Arial" w:cs="Arial"/>
          <w:szCs w:val="22"/>
        </w:rPr>
        <w:t> </w:t>
      </w:r>
      <w:r w:rsidR="00702146" w:rsidRPr="00764100">
        <w:rPr>
          <w:rFonts w:ascii="Arial" w:hAnsi="Arial" w:cs="Arial"/>
          <w:szCs w:val="22"/>
        </w:rPr>
        <w:t xml:space="preserve">Položkovém výkazu </w:t>
      </w:r>
      <w:r w:rsidR="00B9128B" w:rsidRPr="00764100">
        <w:rPr>
          <w:rFonts w:ascii="Arial" w:hAnsi="Arial" w:cs="Arial"/>
          <w:szCs w:val="22"/>
        </w:rPr>
        <w:t xml:space="preserve">dle </w:t>
      </w:r>
      <w:r w:rsidR="007740C5" w:rsidRPr="00764100">
        <w:rPr>
          <w:rFonts w:ascii="Arial" w:hAnsi="Arial" w:cs="Arial"/>
          <w:szCs w:val="22"/>
        </w:rPr>
        <w:t>nabídkové Ceny Díla</w:t>
      </w:r>
      <w:r w:rsidR="00B9128B" w:rsidRPr="00764100">
        <w:rPr>
          <w:rFonts w:ascii="Arial" w:hAnsi="Arial" w:cs="Arial"/>
          <w:szCs w:val="22"/>
        </w:rPr>
        <w:t xml:space="preserve"> je započítána pouze vodorovná délka podélných profilů. Příčné řezy budou vyhotoveny ke</w:t>
      </w:r>
      <w:r w:rsidR="003A293A">
        <w:rPr>
          <w:rFonts w:ascii="Arial" w:hAnsi="Arial" w:cs="Arial"/>
          <w:szCs w:val="22"/>
        </w:rPr>
        <w:t> </w:t>
      </w:r>
      <w:r w:rsidR="00B9128B" w:rsidRPr="00764100">
        <w:rPr>
          <w:rFonts w:ascii="Arial" w:hAnsi="Arial" w:cs="Arial"/>
          <w:szCs w:val="22"/>
        </w:rPr>
        <w:t>každému podélnému profilu ve vzdálenosti max. 50 m a jsou zahrnuty do Ceny Díla;</w:t>
      </w:r>
      <w:bookmarkEnd w:id="82"/>
    </w:p>
    <w:p w14:paraId="46842F0C" w14:textId="6192EF38" w:rsidR="00B9128B" w:rsidRPr="00764100" w:rsidRDefault="007E5CEE" w:rsidP="00024EBF">
      <w:pPr>
        <w:pStyle w:val="Level5"/>
        <w:numPr>
          <w:ilvl w:val="0"/>
          <w:numId w:val="37"/>
        </w:numPr>
        <w:ind w:left="3119" w:hanging="992"/>
        <w:rPr>
          <w:rFonts w:ascii="Arial" w:hAnsi="Arial" w:cs="Arial"/>
          <w:szCs w:val="22"/>
        </w:rPr>
      </w:pPr>
      <w:bookmarkStart w:id="83" w:name="_Ref67496875"/>
      <w:bookmarkStart w:id="84" w:name="_Hlk53997352"/>
      <w:r>
        <w:rPr>
          <w:rFonts w:ascii="Arial" w:hAnsi="Arial" w:cs="Arial"/>
          <w:b/>
          <w:bCs/>
          <w:szCs w:val="22"/>
        </w:rPr>
        <w:t>NENÍ PŘEDMĚTEM TÉTO SMLOUVY</w:t>
      </w:r>
      <w:r w:rsidRPr="4CFF60DB">
        <w:rPr>
          <w:rFonts w:ascii="Arial" w:hAnsi="Arial" w:cs="Arial"/>
        </w:rPr>
        <w:t xml:space="preserve"> </w:t>
      </w:r>
      <w:r w:rsidR="00B9128B"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00B9128B"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3"/>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5" w:name="_Ref51578489"/>
      <w:bookmarkStart w:id="86" w:name="_Ref52043431"/>
      <w:bookmarkEnd w:id="84"/>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5"/>
      <w:bookmarkEnd w:id="86"/>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9667"/>
      <w:r w:rsidRPr="00764100">
        <w:rPr>
          <w:rFonts w:ascii="Arial" w:hAnsi="Arial" w:cs="Arial"/>
        </w:rPr>
        <w:t>Zapracování Objednatelem připuštěných připomínek vzešlých na základě výzvy Objednatele podle § 9 odst. 21 Zákona;</w:t>
      </w:r>
      <w:bookmarkEnd w:id="87"/>
    </w:p>
    <w:p w14:paraId="6200C2C6" w14:textId="7C69FA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8"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w:t>
      </w:r>
      <w:r w:rsidR="003A293A">
        <w:rPr>
          <w:rFonts w:ascii="Arial" w:hAnsi="Arial" w:cs="Arial"/>
        </w:rPr>
        <w:t> </w:t>
      </w:r>
      <w:r w:rsidRPr="00764100">
        <w:rPr>
          <w:rFonts w:ascii="Arial" w:hAnsi="Arial" w:cs="Arial"/>
        </w:rPr>
        <w:t xml:space="preserve">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8"/>
    </w:p>
    <w:p w14:paraId="0A550CEC" w14:textId="60F16E6D"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lastRenderedPageBreak/>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w:t>
      </w:r>
      <w:r w:rsidR="003A293A">
        <w:rPr>
          <w:rFonts w:ascii="Arial" w:hAnsi="Arial" w:cs="Arial"/>
        </w:rPr>
        <w:t> </w:t>
      </w:r>
      <w:r w:rsidR="000557B4" w:rsidRPr="00764100">
        <w:rPr>
          <w:rFonts w:ascii="Arial" w:hAnsi="Arial" w:cs="Arial"/>
        </w:rPr>
        <w:t>všechny pozemky</w:t>
      </w:r>
      <w:r w:rsidRPr="00764100">
        <w:rPr>
          <w:rFonts w:ascii="Arial" w:hAnsi="Arial" w:cs="Arial"/>
        </w:rPr>
        <w:t>;</w:t>
      </w:r>
    </w:p>
    <w:p w14:paraId="7BDD6A49" w14:textId="61C8F2C2" w:rsidR="00B9128B"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67F94831" w14:textId="29263B18" w:rsidR="00D647C9" w:rsidRPr="00863AB9" w:rsidRDefault="00D647C9" w:rsidP="00D647C9">
      <w:pPr>
        <w:pStyle w:val="Odstavecseseznamem"/>
        <w:numPr>
          <w:ilvl w:val="4"/>
          <w:numId w:val="43"/>
        </w:numPr>
        <w:tabs>
          <w:tab w:val="clear" w:pos="1008"/>
          <w:tab w:val="num" w:pos="1985"/>
        </w:tabs>
        <w:ind w:left="1985" w:hanging="567"/>
        <w:jc w:val="both"/>
        <w:rPr>
          <w:rFonts w:ascii="Arial" w:hAnsi="Arial" w:cs="Arial"/>
        </w:rPr>
      </w:pPr>
      <w:r w:rsidRPr="00863AB9">
        <w:rPr>
          <w:rFonts w:ascii="Arial" w:hAnsi="Arial" w:cs="Arial"/>
        </w:rPr>
        <w:t>Specificky řešené optimální prostorové a funkční uspořádání nových pozemků v</w:t>
      </w:r>
      <w:r w:rsidR="003A293A">
        <w:rPr>
          <w:rFonts w:ascii="Arial" w:hAnsi="Arial" w:cs="Arial"/>
        </w:rPr>
        <w:t> </w:t>
      </w:r>
      <w:r w:rsidRPr="00863AB9">
        <w:rPr>
          <w:rFonts w:ascii="Arial" w:hAnsi="Arial" w:cs="Arial"/>
        </w:rPr>
        <w:t>lesních komplexech bude zpracováno především dle požadavků Vojenských lesů a statků ČR, s. p. s ohledem na způsob ochrany a využití lesních celků. Vypracovaný návrh bude akceptovat zaměřené komunikace a vodní toky.</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9" w:name="_Ref51580149"/>
      <w:bookmarkStart w:id="90"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9"/>
      <w:bookmarkEnd w:id="90"/>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63676706"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osoby úředně oprávněné k projektování pozemkových úprav. Schválená mapa PSZ ve</w:t>
      </w:r>
      <w:r w:rsidR="003A293A">
        <w:rPr>
          <w:rFonts w:ascii="Arial" w:hAnsi="Arial" w:cs="Arial"/>
        </w:rPr>
        <w:t> </w:t>
      </w:r>
      <w:r w:rsidRPr="00764100">
        <w:rPr>
          <w:rFonts w:ascii="Arial" w:hAnsi="Arial" w:cs="Arial"/>
        </w:rPr>
        <w:t xml:space="preserve">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3A507C3E"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pozemků dle</w:t>
      </w:r>
      <w:r w:rsidR="003A293A">
        <w:rPr>
          <w:rFonts w:ascii="Arial" w:hAnsi="Arial" w:cs="Arial"/>
        </w:rPr>
        <w:t> </w:t>
      </w:r>
      <w:r w:rsidRPr="00764100">
        <w:rPr>
          <w:rFonts w:ascii="Arial" w:hAnsi="Arial" w:cs="Arial"/>
        </w:rPr>
        <w:t xml:space="preserve">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3A293A">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1" w:name="_Ref51580255"/>
      <w:bookmarkStart w:id="92" w:name="_Ref52043476"/>
      <w:r w:rsidRPr="00764100">
        <w:rPr>
          <w:rFonts w:ascii="Arial" w:hAnsi="Arial" w:cs="Arial"/>
          <w:szCs w:val="22"/>
        </w:rPr>
        <w:t>Zhotovení podkladů pro změnu katastrální hranice</w:t>
      </w:r>
      <w:bookmarkEnd w:id="91"/>
      <w:r w:rsidR="00494633" w:rsidRPr="00764100">
        <w:rPr>
          <w:rFonts w:ascii="Arial" w:hAnsi="Arial" w:cs="Arial"/>
          <w:szCs w:val="22"/>
        </w:rPr>
        <w:t>:</w:t>
      </w:r>
      <w:bookmarkEnd w:id="92"/>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w:t>
      </w:r>
      <w:r w:rsidRPr="00764100">
        <w:rPr>
          <w:rFonts w:ascii="Arial" w:hAnsi="Arial" w:cs="Arial"/>
        </w:rPr>
        <w:lastRenderedPageBreak/>
        <w:t>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3" w:name="_Ref51580259"/>
      <w:bookmarkStart w:id="94" w:name="_Ref52043492"/>
      <w:r w:rsidRPr="00764100">
        <w:rPr>
          <w:rFonts w:ascii="Arial" w:hAnsi="Arial" w:cs="Arial"/>
          <w:szCs w:val="22"/>
        </w:rPr>
        <w:t>Aktualizace návrhu po ukončení odvolacího řízení</w:t>
      </w:r>
      <w:bookmarkEnd w:id="93"/>
      <w:r w:rsidR="00494633" w:rsidRPr="00764100">
        <w:rPr>
          <w:rFonts w:ascii="Arial" w:hAnsi="Arial" w:cs="Arial"/>
          <w:szCs w:val="22"/>
        </w:rPr>
        <w:t>:</w:t>
      </w:r>
      <w:bookmarkEnd w:id="94"/>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5" w:name="_Ref51579017"/>
      <w:bookmarkStart w:id="96"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5"/>
      <w:bookmarkEnd w:id="96"/>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055CC42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w:t>
      </w:r>
      <w:r w:rsidR="005B3DD5">
        <w:rPr>
          <w:rFonts w:ascii="Arial" w:hAnsi="Arial" w:cs="Arial"/>
          <w:szCs w:val="22"/>
        </w:rPr>
        <w:t> </w:t>
      </w:r>
      <w:r w:rsidRPr="00764100">
        <w:rPr>
          <w:rFonts w:ascii="Arial" w:hAnsi="Arial" w:cs="Arial"/>
          <w:szCs w:val="22"/>
        </w:rPr>
        <w:t>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52DEF09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w:t>
      </w:r>
      <w:r w:rsidR="005B3DD5">
        <w:rPr>
          <w:rFonts w:ascii="Arial" w:hAnsi="Arial" w:cs="Arial"/>
          <w:szCs w:val="22"/>
        </w:rPr>
        <w:t> </w:t>
      </w:r>
      <w:r w:rsidRPr="00764100">
        <w:rPr>
          <w:rFonts w:ascii="Arial" w:hAnsi="Arial" w:cs="Arial"/>
          <w:szCs w:val="22"/>
        </w:rPr>
        <w:t xml:space="preserve">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4DC12042"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w:t>
      </w:r>
      <w:r w:rsidR="005B3DD5">
        <w:rPr>
          <w:rFonts w:ascii="Arial" w:hAnsi="Arial" w:cs="Arial"/>
          <w:szCs w:val="22"/>
        </w:rPr>
        <w:t> </w:t>
      </w:r>
      <w:r w:rsidRPr="00764100">
        <w:rPr>
          <w:rFonts w:ascii="Arial" w:hAnsi="Arial" w:cs="Arial"/>
          <w:szCs w:val="22"/>
        </w:rPr>
        <w:t>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7" w:name="_Ref51578150"/>
      <w:r w:rsidRPr="009F5473">
        <w:rPr>
          <w:rFonts w:ascii="Arial" w:hAnsi="Arial" w:cs="Arial"/>
          <w:szCs w:val="22"/>
        </w:rPr>
        <w:t>Technické požadavky na provedení díla</w:t>
      </w:r>
      <w:bookmarkEnd w:id="97"/>
    </w:p>
    <w:p w14:paraId="7B9F6092" w14:textId="36024F1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v souladu s</w:t>
      </w:r>
      <w:r w:rsidR="005B3DD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8"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9" w:name="_Ref61943163"/>
      <w:bookmarkEnd w:id="9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9"/>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5533800" w:rsidR="006D7FB1" w:rsidRPr="00EE517F" w:rsidRDefault="00971213" w:rsidP="00024EBF">
      <w:pPr>
        <w:pStyle w:val="Claneka"/>
        <w:keepLines w:val="0"/>
        <w:widowControl/>
        <w:numPr>
          <w:ilvl w:val="2"/>
          <w:numId w:val="22"/>
        </w:numPr>
        <w:spacing w:line="240" w:lineRule="auto"/>
        <w:jc w:val="both"/>
        <w:rPr>
          <w:rFonts w:ascii="Arial" w:hAnsi="Arial" w:cs="Arial"/>
        </w:rPr>
      </w:pPr>
      <w:r>
        <w:rPr>
          <w:rFonts w:ascii="Arial" w:hAnsi="Arial" w:cs="Arial"/>
          <w:b/>
          <w:bCs/>
        </w:rPr>
        <w:t>NENÍ PŘEDMĚTEM TÉTO SMLOUVY</w:t>
      </w:r>
      <w:r w:rsidRPr="4CFF60DB">
        <w:rPr>
          <w:rFonts w:ascii="Arial" w:hAnsi="Arial" w:cs="Arial"/>
        </w:rPr>
        <w:t xml:space="preserve"> </w:t>
      </w:r>
      <w:r w:rsidR="006D7FB1" w:rsidRPr="00EE517F">
        <w:rPr>
          <w:rFonts w:ascii="Arial" w:hAnsi="Arial" w:cs="Arial"/>
        </w:rPr>
        <w:t>Vektorizace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45E24C15" w:rsidR="00B9128B" w:rsidRPr="00EE517F" w:rsidRDefault="00971213" w:rsidP="00024EBF">
      <w:pPr>
        <w:pStyle w:val="Claneka"/>
        <w:keepLines w:val="0"/>
        <w:widowControl/>
        <w:numPr>
          <w:ilvl w:val="2"/>
          <w:numId w:val="22"/>
        </w:numPr>
        <w:spacing w:line="240" w:lineRule="auto"/>
        <w:jc w:val="both"/>
        <w:rPr>
          <w:rFonts w:ascii="Arial" w:hAnsi="Arial" w:cs="Arial"/>
        </w:rPr>
      </w:pPr>
      <w:r>
        <w:rPr>
          <w:rFonts w:ascii="Arial" w:hAnsi="Arial" w:cs="Arial"/>
          <w:b/>
          <w:bCs/>
        </w:rPr>
        <w:t>NENÍ PŘEDMĚTEM TÉTO SMLOUVY</w:t>
      </w:r>
      <w:r>
        <w:rPr>
          <w:rFonts w:ascii="Arial" w:hAnsi="Arial" w:cs="Arial"/>
        </w:rPr>
        <w:t xml:space="preserve"> </w:t>
      </w:r>
      <w:r w:rsidR="00FB36AB"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100"/>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51580601"/>
      <w:r w:rsidRPr="00EE517F">
        <w:rPr>
          <w:rFonts w:ascii="Arial" w:hAnsi="Arial" w:cs="Arial"/>
        </w:rPr>
        <w:lastRenderedPageBreak/>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1"/>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2"/>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3"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3"/>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3"/>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AD4661A" w:rsidR="003E76BF" w:rsidRPr="00764100" w:rsidRDefault="00B46279" w:rsidP="00FE7792">
      <w:pPr>
        <w:pStyle w:val="Level2"/>
        <w:spacing w:line="240" w:lineRule="auto"/>
        <w:ind w:left="567" w:hanging="567"/>
        <w:jc w:val="both"/>
        <w:rPr>
          <w:rFonts w:ascii="Arial" w:hAnsi="Arial" w:cs="Arial"/>
          <w:szCs w:val="22"/>
        </w:rPr>
      </w:pPr>
      <w:bookmarkStart w:id="104" w:name="_Ref31182897"/>
      <w:r w:rsidRPr="00C07BBF">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885878" w:rsidRPr="003A188C">
        <w:rPr>
          <w:rFonts w:ascii="Arial" w:hAnsi="Arial" w:cs="Arial"/>
          <w:b/>
          <w:highlight w:val="yellow"/>
        </w:rPr>
        <w:t>…</w:t>
      </w:r>
      <w:proofErr w:type="gramStart"/>
      <w:r w:rsidR="00885878" w:rsidRPr="003A188C">
        <w:rPr>
          <w:rFonts w:ascii="Arial" w:hAnsi="Arial" w:cs="Arial"/>
          <w:b/>
          <w:highlight w:val="yellow"/>
        </w:rPr>
        <w:t>…….</w:t>
      </w:r>
      <w:proofErr w:type="gramEnd"/>
      <w:r w:rsidR="00885878" w:rsidRPr="003A188C">
        <w:rPr>
          <w:rFonts w:ascii="Arial" w:hAnsi="Arial" w:cs="Arial"/>
          <w:b/>
          <w:highlight w:val="yellow"/>
        </w:rPr>
        <w:t xml:space="preserve">.,- </w:t>
      </w:r>
      <w:r w:rsidR="00885878" w:rsidRPr="003A188C">
        <w:rPr>
          <w:rFonts w:ascii="Arial" w:hAnsi="Arial" w:cs="Arial"/>
          <w:szCs w:val="22"/>
          <w:highlight w:val="yellow"/>
        </w:rPr>
        <w:t xml:space="preserve">Kč </w:t>
      </w:r>
      <w:r w:rsidR="00885878" w:rsidRPr="003A188C">
        <w:rPr>
          <w:rFonts w:ascii="Arial" w:hAnsi="Arial" w:cs="Arial"/>
          <w:i/>
          <w:iCs/>
          <w:sz w:val="20"/>
          <w:szCs w:val="20"/>
          <w:highlight w:val="yellow"/>
        </w:rPr>
        <w:t>(bude doplněno před podpisem smlouvy)</w:t>
      </w:r>
      <w:r w:rsidR="00885878" w:rsidRPr="003A188C">
        <w:rPr>
          <w:rFonts w:ascii="Arial" w:hAnsi="Arial" w:cs="Arial"/>
          <w:sz w:val="20"/>
          <w:szCs w:val="20"/>
        </w:rPr>
        <w:t>.</w:t>
      </w:r>
      <w:r w:rsidR="00885878" w:rsidRPr="00C07BBF">
        <w:rPr>
          <w:rFonts w:ascii="Arial" w:hAnsi="Arial" w:cs="Arial"/>
          <w:szCs w:val="22"/>
        </w:rPr>
        <w:t xml:space="preserve">  </w:t>
      </w:r>
      <w:r w:rsidRPr="00C07BBF">
        <w:rPr>
          <w:rFonts w:ascii="Arial" w:hAnsi="Arial" w:cs="Arial"/>
          <w:szCs w:val="22"/>
        </w:rPr>
        <w:t>Zhotovitel se zavazuje, že po celou dobu trvání této Smlouvy bude pojištěn ve smyslu tohoto ustanovení a že nedojde ke snížení</w:t>
      </w:r>
      <w:r w:rsidRPr="00764100">
        <w:rPr>
          <w:rFonts w:ascii="Arial" w:hAnsi="Arial" w:cs="Arial"/>
          <w:szCs w:val="22"/>
        </w:rPr>
        <w:t xml:space="preserve"> pojistného plnění pod částku uvedenou v předchozí větě.</w:t>
      </w:r>
      <w:bookmarkEnd w:id="104"/>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5" w:name="_Ref26987952"/>
      <w:r w:rsidRPr="00312425">
        <w:rPr>
          <w:rFonts w:ascii="Arial" w:hAnsi="Arial" w:cs="Arial"/>
          <w:szCs w:val="22"/>
        </w:rPr>
        <w:t>Poddodavatelé</w:t>
      </w:r>
      <w:bookmarkEnd w:id="105"/>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6"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6"/>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lastRenderedPageBreak/>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7"/>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8"/>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9"/>
    </w:p>
    <w:p w14:paraId="746AF462" w14:textId="5B2647AE"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26437">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81319C6"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w:t>
      </w:r>
      <w:r w:rsidR="00C9686B">
        <w:rPr>
          <w:rFonts w:ascii="Arial" w:hAnsi="Arial" w:cs="Arial"/>
          <w:szCs w:val="22"/>
        </w:rPr>
        <w:t xml:space="preserve"> </w:t>
      </w:r>
      <w:r w:rsidR="00246CD9" w:rsidRPr="00CF475B">
        <w:rPr>
          <w:rFonts w:ascii="Arial" w:hAnsi="Arial" w:cs="Arial"/>
          <w:b/>
          <w:bCs/>
          <w:szCs w:val="22"/>
        </w:rPr>
        <w:t>Krajského pozemkového úřadu, Pobočky Plzeň, adresa Nerudova 2672/35, 301 00 Plzeň</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10"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1"/>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0"/>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2" w:name="_Ref50734694"/>
      <w:bookmarkStart w:id="113" w:name="_Ref58404253"/>
      <w:r w:rsidRPr="00C62699">
        <w:rPr>
          <w:rFonts w:ascii="Arial" w:hAnsi="Arial" w:cs="Arial"/>
          <w:szCs w:val="22"/>
        </w:rPr>
        <w:lastRenderedPageBreak/>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2"/>
      <w:bookmarkEnd w:id="113"/>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4" w:name="_Ref50734071"/>
      <w:bookmarkStart w:id="115"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4"/>
      <w:r w:rsidR="00001B85" w:rsidRPr="00C62699">
        <w:rPr>
          <w:rFonts w:ascii="Arial" w:hAnsi="Arial" w:cs="Arial"/>
          <w:szCs w:val="22"/>
        </w:rPr>
        <w:t xml:space="preserve"> či její části.</w:t>
      </w:r>
      <w:bookmarkEnd w:id="115"/>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6"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6"/>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7ACABF50"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6553C8" w:rsidRPr="006553C8">
        <w:rPr>
          <w:rFonts w:ascii="Arial" w:hAnsi="Arial" w:cs="Arial"/>
          <w:b/>
          <w:bCs/>
          <w:szCs w:val="22"/>
        </w:rPr>
        <w:t xml:space="preserve"> </w:t>
      </w:r>
      <w:r w:rsidR="006553C8">
        <w:rPr>
          <w:rFonts w:ascii="Arial" w:hAnsi="Arial" w:cs="Arial"/>
          <w:b/>
          <w:bCs/>
          <w:szCs w:val="22"/>
        </w:rPr>
        <w:t>NENÍ PŘEDMĚTEM TÉTO SMLOUVY</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7" w:name="_Hlk32248346"/>
      <w:r w:rsidR="00265F18" w:rsidRPr="00764100">
        <w:rPr>
          <w:rFonts w:ascii="Arial" w:hAnsi="Arial" w:cs="Arial"/>
          <w:szCs w:val="22"/>
        </w:rPr>
        <w:t>dílčí části</w:t>
      </w:r>
      <w:bookmarkEnd w:id="117"/>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1E5293FF" w:rsidR="001C4DD2" w:rsidRPr="00764100" w:rsidRDefault="00BF1D1E" w:rsidP="00024EBF">
      <w:pPr>
        <w:pStyle w:val="Level4"/>
        <w:numPr>
          <w:ilvl w:val="0"/>
          <w:numId w:val="17"/>
        </w:numPr>
        <w:spacing w:line="240" w:lineRule="auto"/>
        <w:ind w:left="1134" w:hanging="567"/>
        <w:jc w:val="both"/>
        <w:rPr>
          <w:rFonts w:ascii="Arial" w:hAnsi="Arial" w:cs="Arial"/>
          <w:szCs w:val="22"/>
        </w:rPr>
      </w:pPr>
      <w:r>
        <w:rPr>
          <w:rFonts w:ascii="Arial" w:hAnsi="Arial" w:cs="Arial"/>
          <w:b/>
          <w:bCs/>
          <w:szCs w:val="22"/>
        </w:rPr>
        <w:t>NENÍ PŘEDMĚTEM TÉTO SMLOUVY</w:t>
      </w:r>
      <w:r w:rsidRPr="00764100">
        <w:rPr>
          <w:rFonts w:ascii="Arial" w:hAnsi="Arial" w:cs="Arial"/>
          <w:szCs w:val="22"/>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r w:rsidR="001C4DD2" w:rsidRPr="00764100">
        <w:rPr>
          <w:rFonts w:ascii="Arial" w:hAnsi="Arial" w:cs="Arial"/>
          <w:b/>
          <w:szCs w:val="22"/>
        </w:rPr>
        <w:t>Vektorizace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08AC63F4" w:rsidR="0090447A" w:rsidRPr="00764100" w:rsidRDefault="00BF1D1E" w:rsidP="00024EBF">
      <w:pPr>
        <w:pStyle w:val="Level4"/>
        <w:numPr>
          <w:ilvl w:val="0"/>
          <w:numId w:val="17"/>
        </w:numPr>
        <w:spacing w:line="240" w:lineRule="auto"/>
        <w:ind w:left="1134" w:hanging="567"/>
        <w:jc w:val="both"/>
        <w:rPr>
          <w:rFonts w:ascii="Arial" w:hAnsi="Arial" w:cs="Arial"/>
          <w:szCs w:val="22"/>
        </w:rPr>
      </w:pPr>
      <w:r>
        <w:rPr>
          <w:rFonts w:ascii="Arial" w:hAnsi="Arial" w:cs="Arial"/>
          <w:b/>
          <w:bCs/>
          <w:szCs w:val="22"/>
        </w:rPr>
        <w:t>NENÍ PŘEDMĚTEM TÉTO SMLOUVY</w:t>
      </w:r>
      <w:r w:rsidRPr="00764100">
        <w:rPr>
          <w:rFonts w:ascii="Arial" w:hAnsi="Arial" w:cs="Arial"/>
          <w:szCs w:val="22"/>
        </w:rPr>
        <w:t xml:space="preserve"> </w:t>
      </w:r>
      <w:r w:rsidR="0090447A" w:rsidRPr="00764100">
        <w:rPr>
          <w:rFonts w:ascii="Arial" w:hAnsi="Arial" w:cs="Arial"/>
          <w:szCs w:val="22"/>
        </w:rPr>
        <w:t xml:space="preserve">u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E94BEA">
        <w:rPr>
          <w:rFonts w:ascii="Arial" w:hAnsi="Arial" w:cs="Arial"/>
          <w:szCs w:val="22"/>
        </w:rPr>
        <w:t>6.2.5</w:t>
      </w:r>
      <w:r w:rsidR="0090447A" w:rsidRPr="00764100">
        <w:rPr>
          <w:rFonts w:ascii="Arial" w:hAnsi="Arial" w:cs="Arial"/>
          <w:szCs w:val="22"/>
        </w:rPr>
        <w:t xml:space="preserve"> (</w:t>
      </w:r>
      <w:r w:rsidR="0090447A" w:rsidRPr="00764100">
        <w:rPr>
          <w:rFonts w:ascii="Arial" w:hAnsi="Arial" w:cs="Arial"/>
          <w:b/>
          <w:szCs w:val="22"/>
        </w:rPr>
        <w:t>Zjišťování hranic pozemků neřešených dle § 2 Zákona</w:t>
      </w:r>
      <w:r w:rsidR="0090447A"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0090447A"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8" w:name="_Ref50757872"/>
      <w:r w:rsidRPr="00C62699">
        <w:rPr>
          <w:rFonts w:ascii="Arial" w:hAnsi="Arial" w:cs="Arial"/>
          <w:szCs w:val="22"/>
        </w:rPr>
        <w:t>Práva duševního vlastnictví</w:t>
      </w:r>
      <w:bookmarkEnd w:id="118"/>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9"/>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2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 xml:space="preserve">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w:t>
      </w:r>
      <w:r w:rsidRPr="00C62699">
        <w:rPr>
          <w:rFonts w:ascii="Arial" w:hAnsi="Arial" w:cs="Arial"/>
          <w:szCs w:val="22"/>
        </w:rPr>
        <w:lastRenderedPageBreak/>
        <w:t>souhlasem pro převod Licence z Objednatele na třetí osobu za stejných podmínek jako jsou sjednány v této Smlouvě.</w:t>
      </w:r>
      <w:bookmarkEnd w:id="120"/>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2" w:name="3dy6vkm" w:colFirst="0" w:colLast="0"/>
      <w:bookmarkEnd w:id="122"/>
      <w:r w:rsidRPr="00ED6435">
        <w:rPr>
          <w:rFonts w:ascii="Arial" w:hAnsi="Arial" w:cs="Arial"/>
          <w:szCs w:val="22"/>
        </w:rPr>
        <w:t>.</w:t>
      </w:r>
      <w:bookmarkEnd w:id="121"/>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3"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3"/>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4" w:name="1fob9te"/>
      <w:bookmarkEnd w:id="124"/>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5" w:name="_Ref40712548"/>
      <w:bookmarkStart w:id="126" w:name="_Ref50746594"/>
      <w:bookmarkStart w:id="127" w:name="_Ref464484026"/>
      <w:r w:rsidRPr="00ED6435">
        <w:rPr>
          <w:rFonts w:ascii="Arial" w:hAnsi="Arial" w:cs="Arial"/>
          <w:szCs w:val="22"/>
        </w:rPr>
        <w:t>Ochrana osobních údajů</w:t>
      </w:r>
      <w:bookmarkEnd w:id="125"/>
      <w:r w:rsidRPr="00ED6435">
        <w:rPr>
          <w:rFonts w:ascii="Arial" w:hAnsi="Arial" w:cs="Arial"/>
          <w:szCs w:val="22"/>
        </w:rPr>
        <w:t xml:space="preserve"> a Důvěrných informací</w:t>
      </w:r>
      <w:bookmarkEnd w:id="126"/>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8"/>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lastRenderedPageBreak/>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0"/>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7"/>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1" w:name="_Toc289800492"/>
      <w:bookmarkStart w:id="132" w:name="_Ref291179101"/>
      <w:bookmarkStart w:id="133" w:name="_Toc312929180"/>
      <w:bookmarkStart w:id="134" w:name="_Toc378536906"/>
      <w:bookmarkStart w:id="135" w:name="_Ref378613694"/>
      <w:bookmarkStart w:id="136" w:name="_Ref17209282"/>
      <w:bookmarkStart w:id="137" w:name="_Ref17237912"/>
      <w:bookmarkStart w:id="138" w:name="_Ref50745432"/>
      <w:bookmarkStart w:id="139" w:name="_Ref50753842"/>
      <w:bookmarkStart w:id="140" w:name="_Ref50762946"/>
      <w:r w:rsidRPr="00C62699">
        <w:rPr>
          <w:rFonts w:ascii="Arial" w:hAnsi="Arial" w:cs="Arial"/>
          <w:szCs w:val="22"/>
        </w:rPr>
        <w:t>Záruka za jakost, práva z vad</w:t>
      </w:r>
      <w:bookmarkEnd w:id="131"/>
      <w:bookmarkEnd w:id="132"/>
      <w:bookmarkEnd w:id="133"/>
      <w:r w:rsidRPr="00C62699">
        <w:rPr>
          <w:rFonts w:ascii="Arial" w:hAnsi="Arial" w:cs="Arial"/>
          <w:szCs w:val="22"/>
        </w:rPr>
        <w:t>ného plnění</w:t>
      </w:r>
      <w:bookmarkEnd w:id="134"/>
      <w:bookmarkEnd w:id="135"/>
      <w:bookmarkEnd w:id="136"/>
      <w:bookmarkEnd w:id="137"/>
      <w:bookmarkEnd w:id="138"/>
      <w:bookmarkEnd w:id="139"/>
      <w:bookmarkEnd w:id="140"/>
    </w:p>
    <w:p w14:paraId="54AF38D9" w14:textId="65929096" w:rsidR="008D4ECD" w:rsidRPr="00C62699" w:rsidRDefault="008D4ECD" w:rsidP="00B77235">
      <w:pPr>
        <w:pStyle w:val="Level2"/>
        <w:spacing w:line="240" w:lineRule="auto"/>
        <w:ind w:left="567" w:hanging="567"/>
        <w:jc w:val="both"/>
        <w:rPr>
          <w:rFonts w:ascii="Arial" w:hAnsi="Arial" w:cs="Arial"/>
          <w:szCs w:val="22"/>
        </w:rPr>
      </w:pPr>
      <w:bookmarkStart w:id="141" w:name="_Ref50763291"/>
      <w:bookmarkStart w:id="14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w:t>
      </w:r>
      <w:r w:rsidR="004667C6" w:rsidRPr="003F0698">
        <w:rPr>
          <w:rFonts w:ascii="Arial" w:hAnsi="Arial" w:cs="Arial"/>
          <w:szCs w:val="22"/>
          <w:highlight w:val="yellow"/>
        </w:rPr>
        <w:t>uplynutí 60 +</w:t>
      </w:r>
      <w:r w:rsidR="004667C6" w:rsidRPr="00C62699">
        <w:rPr>
          <w:rFonts w:ascii="Arial" w:hAnsi="Arial" w:cs="Arial"/>
          <w:szCs w:val="22"/>
        </w:rPr>
        <w:t xml:space="preserve"> </w:t>
      </w:r>
      <w:r w:rsidR="00A315F0" w:rsidRPr="006259A8">
        <w:rPr>
          <w:rFonts w:ascii="Arial" w:hAnsi="Arial" w:cs="Arial"/>
          <w:b/>
        </w:rPr>
        <w:fldChar w:fldCharType="begin">
          <w:ffData>
            <w:name w:val="Text29"/>
            <w:enabled/>
            <w:calcOnExit w:val="0"/>
            <w:textInput/>
          </w:ffData>
        </w:fldChar>
      </w:r>
      <w:r w:rsidR="00A315F0" w:rsidRPr="006259A8">
        <w:rPr>
          <w:rFonts w:ascii="Arial" w:hAnsi="Arial" w:cs="Arial"/>
          <w:b/>
        </w:rPr>
        <w:instrText xml:space="preserve"> FORMTEXT </w:instrText>
      </w:r>
      <w:r w:rsidR="00A315F0" w:rsidRPr="006259A8">
        <w:rPr>
          <w:rFonts w:ascii="Arial" w:hAnsi="Arial" w:cs="Arial"/>
          <w:b/>
        </w:rPr>
      </w:r>
      <w:r w:rsidR="00A315F0" w:rsidRPr="006259A8">
        <w:rPr>
          <w:rFonts w:ascii="Arial" w:hAnsi="Arial" w:cs="Arial"/>
          <w:b/>
        </w:rPr>
        <w:fldChar w:fldCharType="separate"/>
      </w:r>
      <w:r w:rsidR="00A315F0" w:rsidRPr="006259A8">
        <w:rPr>
          <w:rFonts w:ascii="Arial" w:hAnsi="Arial" w:cs="Arial"/>
          <w:b/>
        </w:rPr>
        <w:t> </w:t>
      </w:r>
      <w:r w:rsidR="00A315F0" w:rsidRPr="006259A8">
        <w:rPr>
          <w:rFonts w:ascii="Arial" w:hAnsi="Arial" w:cs="Arial"/>
          <w:b/>
        </w:rPr>
        <w:t> </w:t>
      </w:r>
      <w:r w:rsidR="00A315F0" w:rsidRPr="006259A8">
        <w:rPr>
          <w:rFonts w:ascii="Arial" w:hAnsi="Arial" w:cs="Arial"/>
          <w:b/>
        </w:rPr>
        <w:t> </w:t>
      </w:r>
      <w:r w:rsidR="00A315F0" w:rsidRPr="006259A8">
        <w:rPr>
          <w:rFonts w:ascii="Arial" w:hAnsi="Arial" w:cs="Arial"/>
          <w:b/>
        </w:rPr>
        <w:t> </w:t>
      </w:r>
      <w:r w:rsidR="00A315F0" w:rsidRPr="006259A8">
        <w:rPr>
          <w:rFonts w:ascii="Arial" w:hAnsi="Arial" w:cs="Arial"/>
          <w:b/>
        </w:rPr>
        <w:t> </w:t>
      </w:r>
      <w:r w:rsidR="00A315F0" w:rsidRPr="006259A8">
        <w:rPr>
          <w:rFonts w:ascii="Arial" w:hAnsi="Arial" w:cs="Arial"/>
          <w:b/>
        </w:rPr>
        <w:fldChar w:fldCharType="end"/>
      </w:r>
      <w:r w:rsidR="004667C6" w:rsidRPr="00C62699">
        <w:rPr>
          <w:rFonts w:ascii="Arial" w:hAnsi="Arial" w:cs="Arial"/>
          <w:szCs w:val="22"/>
        </w:rPr>
        <w:t xml:space="preserve"> </w:t>
      </w:r>
      <w:r w:rsidR="004667C6" w:rsidRPr="003F0698">
        <w:rPr>
          <w:rFonts w:ascii="Arial" w:hAnsi="Arial" w:cs="Arial"/>
          <w:szCs w:val="22"/>
          <w:highlight w:val="yellow"/>
        </w:rPr>
        <w:t>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1"/>
      <w:r w:rsidRPr="00C62699">
        <w:rPr>
          <w:rFonts w:ascii="Arial" w:hAnsi="Arial" w:cs="Arial"/>
          <w:szCs w:val="22"/>
        </w:rPr>
        <w:t xml:space="preserve"> </w:t>
      </w:r>
      <w:bookmarkEnd w:id="142"/>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3"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4" w:name="_Ref310432732"/>
      <w:bookmarkStart w:id="145"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lastRenderedPageBreak/>
        <w:t>Nárok na náhradu újmy</w:t>
      </w:r>
      <w:bookmarkEnd w:id="147"/>
      <w:bookmarkEnd w:id="148"/>
      <w:bookmarkEnd w:id="149"/>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0" w:name="_Ref50582832"/>
      <w:bookmarkStart w:id="151" w:name="_Hlk30403582"/>
      <w:r w:rsidRPr="00ED6435">
        <w:rPr>
          <w:rFonts w:ascii="Arial" w:hAnsi="Arial" w:cs="Arial"/>
          <w:szCs w:val="22"/>
        </w:rPr>
        <w:t>Okolnosti vylučující povinnost k náhradě újmy</w:t>
      </w:r>
      <w:bookmarkEnd w:id="150"/>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2" w:name="_Ref478006328"/>
      <w:bookmarkStart w:id="153"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4"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1899E276" w:rsidR="00FD3B2B" w:rsidRDefault="007515E8" w:rsidP="007D7E58">
      <w:pPr>
        <w:pStyle w:val="Claneka"/>
        <w:jc w:val="both"/>
        <w:rPr>
          <w:rFonts w:ascii="Arial" w:hAnsi="Arial" w:cs="Arial"/>
        </w:rPr>
      </w:pPr>
      <w:r>
        <w:rPr>
          <w:rFonts w:ascii="Arial" w:hAnsi="Arial" w:cs="Arial"/>
          <w:b/>
          <w:bCs/>
        </w:rPr>
        <w:t>NENÍ PŘEDMĚTEM TÉTO SMLOUVY</w:t>
      </w:r>
      <w:r w:rsidRPr="003E39A8">
        <w:rPr>
          <w:rFonts w:ascii="Arial" w:hAnsi="Arial" w:cs="Arial"/>
        </w:rPr>
        <w:t xml:space="preserve"> </w:t>
      </w:r>
      <w:proofErr w:type="gramStart"/>
      <w:r w:rsidR="00FD3B2B" w:rsidRPr="003E39A8">
        <w:rPr>
          <w:rFonts w:ascii="Arial" w:hAnsi="Arial" w:cs="Arial"/>
        </w:rPr>
        <w:t>poruší</w:t>
      </w:r>
      <w:proofErr w:type="gramEnd"/>
      <w:r w:rsidR="00FD3B2B"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00FD3B2B" w:rsidRPr="003E39A8">
        <w:rPr>
          <w:rFonts w:ascii="Arial" w:hAnsi="Arial" w:cs="Arial"/>
        </w:rPr>
        <w:t xml:space="preserve">čl. </w:t>
      </w:r>
      <w:r w:rsidR="00602CF3">
        <w:rPr>
          <w:rFonts w:ascii="Arial" w:hAnsi="Arial" w:cs="Arial"/>
        </w:rPr>
        <w:t>5.17</w:t>
      </w:r>
      <w:r w:rsidR="00FD3B2B"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00FD3B2B" w:rsidRPr="003E39A8">
        <w:rPr>
          <w:rFonts w:ascii="Arial" w:hAnsi="Arial" w:cs="Arial"/>
        </w:rPr>
        <w:t>zaplacení smluvní pokuty ve výši 2</w:t>
      </w:r>
      <w:r w:rsidR="007D7E58" w:rsidRPr="003E39A8">
        <w:rPr>
          <w:rFonts w:ascii="Arial" w:hAnsi="Arial" w:cs="Arial"/>
        </w:rPr>
        <w:t> </w:t>
      </w:r>
      <w:r w:rsidR="00FD3B2B"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0B605131" w:rsidR="003E39A8" w:rsidRPr="003E39A8" w:rsidRDefault="007515E8" w:rsidP="003E39A8">
      <w:pPr>
        <w:pStyle w:val="Claneka"/>
        <w:jc w:val="both"/>
        <w:rPr>
          <w:rFonts w:ascii="Arial" w:hAnsi="Arial" w:cs="Arial"/>
        </w:rPr>
      </w:pPr>
      <w:r>
        <w:rPr>
          <w:rFonts w:ascii="Arial" w:hAnsi="Arial" w:cs="Arial"/>
          <w:b/>
          <w:bCs/>
        </w:rPr>
        <w:t>NENÍ PŘEDMĚTEM TÉTO SMLOUVY</w:t>
      </w:r>
      <w:r w:rsidRPr="003E39A8">
        <w:rPr>
          <w:rFonts w:ascii="Arial" w:hAnsi="Arial" w:cs="Arial"/>
        </w:rPr>
        <w:t xml:space="preserve"> </w:t>
      </w:r>
      <w:proofErr w:type="gramStart"/>
      <w:r w:rsidR="003E39A8" w:rsidRPr="5784E4A4">
        <w:rPr>
          <w:rFonts w:ascii="Arial" w:hAnsi="Arial" w:cs="Arial"/>
        </w:rPr>
        <w:t>poruší</w:t>
      </w:r>
      <w:proofErr w:type="gramEnd"/>
      <w:r w:rsidR="003E39A8" w:rsidRPr="5784E4A4">
        <w:rPr>
          <w:rFonts w:ascii="Arial" w:hAnsi="Arial" w:cs="Arial"/>
        </w:rPr>
        <w:t xml:space="preserve">-li Zhotovitel povinnosti dle čl. </w:t>
      </w:r>
      <w:r w:rsidR="00602CF3">
        <w:rPr>
          <w:rFonts w:ascii="Arial" w:hAnsi="Arial" w:cs="Arial"/>
        </w:rPr>
        <w:t>5.18</w:t>
      </w:r>
      <w:r w:rsidR="003E39A8"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lastRenderedPageBreak/>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9" w:name="_Ref50750007"/>
      <w:bookmarkStart w:id="160" w:name="_Ref18364689"/>
      <w:bookmarkEnd w:id="151"/>
      <w:r w:rsidRPr="00ED6435">
        <w:rPr>
          <w:rFonts w:ascii="Arial" w:hAnsi="Arial" w:cs="Arial"/>
          <w:szCs w:val="22"/>
        </w:rPr>
        <w:t>Vyhrazená změna závazku, změna smlouvy a odstoupení</w:t>
      </w:r>
      <w:bookmarkEnd w:id="159"/>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1"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6698B68D"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2" w:name="_Ref137557828"/>
      <w:bookmarkEnd w:id="161"/>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BF42DE">
        <w:rPr>
          <w:rFonts w:ascii="Arial" w:hAnsi="Arial" w:cs="Arial"/>
          <w:b/>
          <w:bCs/>
          <w:szCs w:val="22"/>
        </w:rPr>
        <w:t>NENÍ PŘEDMĚTEM TÉTO SMLOUVY</w:t>
      </w:r>
      <w:r w:rsidR="00BF42DE" w:rsidRPr="00F13BD3">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000000">
        <w:rPr>
          <w:rFonts w:ascii="Arial" w:hAnsi="Arial" w:cs="Arial"/>
          <w:szCs w:val="22"/>
        </w:rPr>
        <w:fldChar w:fldCharType="separate"/>
      </w:r>
      <w:ins w:id="163" w:author="Vaníková Iva Ing." w:date="2024-06-18T07:35:00Z">
        <w:r w:rsidR="00726437">
          <w:rPr>
            <w:rFonts w:ascii="Arial" w:hAnsi="Arial" w:cs="Arial"/>
            <w:szCs w:val="22"/>
          </w:rPr>
          <w:t>6.2.7</w:t>
        </w:r>
      </w:ins>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2"/>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4" w:name="_Ref53644739"/>
      <w:bookmarkStart w:id="165"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4"/>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6" w:name="_Ref50750361"/>
      <w:bookmarkStart w:id="167" w:name="_Ref124842296"/>
      <w:bookmarkEnd w:id="165"/>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8" w:name="_Ref52294104"/>
      <w:r w:rsidRPr="00C62699">
        <w:rPr>
          <w:rFonts w:ascii="Arial" w:hAnsi="Arial" w:cs="Arial"/>
          <w:szCs w:val="22"/>
        </w:rPr>
        <w:t>, a to v následujících situacích nezávislých na vůli Smluvních stran:</w:t>
      </w:r>
      <w:bookmarkEnd w:id="166"/>
      <w:bookmarkEnd w:id="167"/>
      <w:bookmarkEnd w:id="168"/>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0EB4CA7"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5B68F6">
        <w:rPr>
          <w:rFonts w:ascii="Arial" w:hAnsi="Arial" w:cs="Arial"/>
          <w:b/>
          <w:bCs/>
          <w:szCs w:val="22"/>
        </w:rPr>
        <w:t>NENÍ PŘEDMĚTEM TÉTO SMLOUVY</w:t>
      </w:r>
      <w:r w:rsidR="005B68F6"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w:t>
      </w:r>
      <w:r w:rsidR="002B66CE">
        <w:rPr>
          <w:rFonts w:ascii="Arial" w:hAnsi="Arial" w:cs="Arial"/>
          <w:b/>
          <w:bCs/>
          <w:szCs w:val="22"/>
        </w:rPr>
        <w:t>NENÍ PŘEDMĚTEM TÉTO SMLOUVY</w:t>
      </w:r>
      <w:r w:rsidR="002B66CE" w:rsidRPr="00032278">
        <w:rPr>
          <w:rFonts w:ascii="Arial" w:hAnsi="Arial" w:cs="Arial"/>
          <w:szCs w:val="22"/>
        </w:rPr>
        <w:t xml:space="preserve"> </w:t>
      </w:r>
      <w:r w:rsidR="006C637B" w:rsidRPr="00032278">
        <w:rPr>
          <w:rFonts w:ascii="Arial" w:hAnsi="Arial" w:cs="Arial"/>
          <w:szCs w:val="22"/>
        </w:rPr>
        <w:t xml:space="preserve">čl. </w:t>
      </w:r>
      <w:r w:rsidR="00E60FBC">
        <w:rPr>
          <w:rFonts w:ascii="Arial" w:hAnsi="Arial" w:cs="Arial"/>
          <w:szCs w:val="22"/>
        </w:rPr>
        <w:t xml:space="preserve">6.3.1 i) a), </w:t>
      </w:r>
      <w:r w:rsidR="002C17A6">
        <w:rPr>
          <w:rFonts w:ascii="Arial" w:hAnsi="Arial" w:cs="Arial"/>
          <w:b/>
          <w:bCs/>
          <w:szCs w:val="22"/>
        </w:rPr>
        <w:t>NENÍ PŘEDMĚTEM TÉTO SMLOUVY</w:t>
      </w:r>
      <w:r w:rsidR="002C17A6">
        <w:rPr>
          <w:rFonts w:ascii="Arial" w:hAnsi="Arial" w:cs="Arial"/>
          <w:szCs w:val="22"/>
        </w:rPr>
        <w:t xml:space="preserve"> </w:t>
      </w:r>
      <w:r w:rsidR="007C289E">
        <w:rPr>
          <w:rFonts w:ascii="Arial" w:hAnsi="Arial" w:cs="Arial"/>
          <w:szCs w:val="22"/>
        </w:rPr>
        <w:t>čl.</w:t>
      </w:r>
      <w:r w:rsidR="00E60FBC">
        <w:rPr>
          <w:rFonts w:ascii="Arial" w:hAnsi="Arial" w:cs="Arial"/>
          <w:szCs w:val="22"/>
        </w:rPr>
        <w:t xml:space="preserve"> 6.3.1. i) b), </w:t>
      </w:r>
      <w:r w:rsidR="005B68F6">
        <w:rPr>
          <w:rFonts w:ascii="Arial" w:hAnsi="Arial" w:cs="Arial"/>
          <w:b/>
          <w:bCs/>
          <w:szCs w:val="22"/>
        </w:rPr>
        <w:t>NENÍ PŘEDMĚTEM TÉTO SMLOUVY</w:t>
      </w:r>
      <w:r w:rsidR="005B68F6">
        <w:rPr>
          <w:rFonts w:ascii="Arial" w:hAnsi="Arial" w:cs="Arial"/>
          <w:szCs w:val="22"/>
        </w:rPr>
        <w:t xml:space="preserve">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9"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9"/>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0BA01EFC"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lastRenderedPageBreak/>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000000">
        <w:rPr>
          <w:rFonts w:ascii="Arial" w:hAnsi="Arial" w:cs="Arial"/>
        </w:rPr>
        <w:fldChar w:fldCharType="separate"/>
      </w:r>
      <w:ins w:id="170" w:author="Vaníková Iva Ing." w:date="2024-06-18T07:35:00Z">
        <w:r w:rsidR="00726437">
          <w:rPr>
            <w:rFonts w:ascii="Arial" w:hAnsi="Arial" w:cs="Arial"/>
          </w:rPr>
          <w:t xml:space="preserve">d) </w:t>
        </w:r>
      </w:ins>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 xml:space="preserve">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w:t>
      </w:r>
      <w:r w:rsidRPr="00AE3E1B">
        <w:rPr>
          <w:rFonts w:ascii="Arial" w:hAnsi="Arial" w:cs="Arial"/>
        </w:rPr>
        <w:lastRenderedPageBreak/>
        <w:t>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71" w:name="_Ref93321339"/>
      <w:bookmarkStart w:id="172"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71"/>
      <w:r w:rsidR="0021275B" w:rsidRPr="00C62699">
        <w:rPr>
          <w:rFonts w:ascii="Arial" w:hAnsi="Arial" w:cs="Arial"/>
          <w:szCs w:val="22"/>
          <w:u w:val="single"/>
        </w:rPr>
        <w:t xml:space="preserve"> </w:t>
      </w:r>
    </w:p>
    <w:bookmarkEnd w:id="172"/>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3" w:name="_Ref370146871"/>
      <w:r w:rsidRPr="00ED6435">
        <w:rPr>
          <w:rFonts w:ascii="Arial" w:hAnsi="Arial" w:cs="Arial"/>
          <w:szCs w:val="22"/>
        </w:rPr>
        <w:t>Zhotovitel je oprávněn odstoupit od této Smlouvy pouze v případě jejího podstatného porušení, jestliže:</w:t>
      </w:r>
      <w:bookmarkEnd w:id="173"/>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4" w:name="_Ref50536468"/>
      <w:bookmarkStart w:id="175"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4"/>
      <w:r w:rsidRPr="00ED6435">
        <w:rPr>
          <w:rFonts w:ascii="Arial" w:hAnsi="Arial" w:cs="Arial"/>
          <w:szCs w:val="22"/>
        </w:rPr>
        <w:t xml:space="preserve"> Protokol musí obsahovat zejména</w:t>
      </w:r>
      <w:r w:rsidR="00F65669" w:rsidRPr="00ED6435">
        <w:rPr>
          <w:rFonts w:ascii="Arial" w:hAnsi="Arial" w:cs="Arial"/>
          <w:szCs w:val="22"/>
        </w:rPr>
        <w:t>:</w:t>
      </w:r>
      <w:bookmarkEnd w:id="175"/>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6"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w:t>
      </w:r>
      <w:r w:rsidRPr="00ED6435">
        <w:rPr>
          <w:rFonts w:ascii="Arial" w:hAnsi="Arial" w:cs="Arial"/>
          <w:szCs w:val="22"/>
        </w:rPr>
        <w:lastRenderedPageBreak/>
        <w:t xml:space="preserve">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6"/>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7" w:name="_Ref50753902"/>
      <w:bookmarkStart w:id="178" w:name="_Ref450559147"/>
      <w:bookmarkStart w:id="179" w:name="_Ref469512616"/>
      <w:bookmarkStart w:id="180" w:name="_Ref64871784"/>
      <w:bookmarkStart w:id="181"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7"/>
      <w:bookmarkEnd w:id="178"/>
      <w:bookmarkEnd w:id="179"/>
      <w:r w:rsidR="00E60FBC">
        <w:rPr>
          <w:rFonts w:ascii="Arial" w:hAnsi="Arial" w:cs="Arial"/>
          <w:szCs w:val="22"/>
        </w:rPr>
        <w:t>18.8</w:t>
      </w:r>
      <w:r w:rsidR="00A111D3" w:rsidRPr="00ED6435">
        <w:rPr>
          <w:rFonts w:ascii="Arial" w:hAnsi="Arial" w:cs="Arial"/>
          <w:szCs w:val="22"/>
        </w:rPr>
        <w:t>.</w:t>
      </w:r>
      <w:bookmarkEnd w:id="180"/>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81"/>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82" w:name="_Ref50585481"/>
      <w:r w:rsidRPr="00ED6435">
        <w:rPr>
          <w:rFonts w:ascii="Arial" w:hAnsi="Arial" w:cs="Arial"/>
          <w:szCs w:val="22"/>
        </w:rPr>
        <w:t>Závěrečná ustanovení</w:t>
      </w:r>
      <w:bookmarkEnd w:id="182"/>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3"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4"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3"/>
      <w:bookmarkEnd w:id="184"/>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5" w:name="_Hlk57980945"/>
      <w:bookmarkStart w:id="186" w:name="_Ref378752179"/>
      <w:bookmarkStart w:id="187" w:name="_Toc289800496"/>
      <w:bookmarkStart w:id="188"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5"/>
      <w:bookmarkEnd w:id="186"/>
      <w:bookmarkEnd w:id="187"/>
      <w:bookmarkEnd w:id="188"/>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9"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9"/>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5784E4A4">
        <w:rPr>
          <w:rFonts w:ascii="Arial" w:hAnsi="Arial" w:cs="Arial"/>
        </w:rPr>
        <w:lastRenderedPageBreak/>
        <w:t>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90"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0"/>
    </w:p>
    <w:p w14:paraId="2821B107" w14:textId="40B2963D" w:rsidR="00321220" w:rsidRPr="00E33BAD"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p>
    <w:p w14:paraId="7927FCFB" w14:textId="77777777" w:rsidR="00E33BAD" w:rsidRPr="00D90C6B" w:rsidRDefault="00E33BAD" w:rsidP="00E33BAD">
      <w:pPr>
        <w:pStyle w:val="Claneka"/>
        <w:keepLines w:val="0"/>
        <w:widowControl/>
        <w:numPr>
          <w:ilvl w:val="2"/>
          <w:numId w:val="34"/>
        </w:numPr>
        <w:tabs>
          <w:tab w:val="clear" w:pos="992"/>
        </w:tabs>
        <w:spacing w:line="240" w:lineRule="auto"/>
        <w:jc w:val="both"/>
        <w:rPr>
          <w:rFonts w:ascii="Arial" w:hAnsi="Arial" w:cs="Arial"/>
        </w:rPr>
      </w:pPr>
      <w:r w:rsidRPr="00D90C6B">
        <w:rPr>
          <w:rFonts w:ascii="Arial" w:hAnsi="Arial" w:cs="Arial"/>
        </w:rPr>
        <w:t>Příloha č. 2: Metodický postup k zajištění bezpečnosti práce při provádění geodetických prací v rámci pozemkových úprav na územích bývalých vojenských újezdů (VÚj).</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750CCD56"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00662BB6" w:rsidRPr="003902FC">
        <w:rPr>
          <w:rFonts w:ascii="Arial" w:hAnsi="Arial" w:cs="Arial"/>
          <w:b/>
        </w:rPr>
        <w:fldChar w:fldCharType="begin">
          <w:ffData>
            <w:name w:val="Text29"/>
            <w:enabled/>
            <w:calcOnExit w:val="0"/>
            <w:textInput/>
          </w:ffData>
        </w:fldChar>
      </w:r>
      <w:r w:rsidR="00662BB6" w:rsidRPr="003902FC">
        <w:rPr>
          <w:rFonts w:ascii="Arial" w:hAnsi="Arial" w:cs="Arial"/>
          <w:b/>
        </w:rPr>
        <w:instrText xml:space="preserve"> FORMTEXT </w:instrText>
      </w:r>
      <w:r w:rsidR="00662BB6" w:rsidRPr="003902FC">
        <w:rPr>
          <w:rFonts w:ascii="Arial" w:hAnsi="Arial" w:cs="Arial"/>
          <w:b/>
        </w:rPr>
      </w:r>
      <w:r w:rsidR="00662BB6" w:rsidRPr="003902FC">
        <w:rPr>
          <w:rFonts w:ascii="Arial" w:hAnsi="Arial" w:cs="Arial"/>
          <w:b/>
        </w:rPr>
        <w:fldChar w:fldCharType="separate"/>
      </w:r>
      <w:r w:rsidR="00662BB6" w:rsidRPr="003902FC">
        <w:rPr>
          <w:rFonts w:ascii="Arial" w:hAnsi="Arial" w:cs="Arial"/>
          <w:b/>
        </w:rPr>
        <w:t> </w:t>
      </w:r>
      <w:r w:rsidR="00662BB6" w:rsidRPr="003902FC">
        <w:rPr>
          <w:rFonts w:ascii="Arial" w:hAnsi="Arial" w:cs="Arial"/>
          <w:b/>
        </w:rPr>
        <w:t> </w:t>
      </w:r>
      <w:r w:rsidR="00662BB6" w:rsidRPr="003902FC">
        <w:rPr>
          <w:rFonts w:ascii="Arial" w:hAnsi="Arial" w:cs="Arial"/>
          <w:b/>
        </w:rPr>
        <w:t> </w:t>
      </w:r>
      <w:r w:rsidR="00662BB6" w:rsidRPr="003902FC">
        <w:rPr>
          <w:rFonts w:ascii="Arial" w:hAnsi="Arial" w:cs="Arial"/>
          <w:b/>
        </w:rPr>
        <w:t> </w:t>
      </w:r>
      <w:r w:rsidR="00662BB6" w:rsidRPr="003902FC">
        <w:rPr>
          <w:rFonts w:ascii="Arial" w:hAnsi="Arial" w:cs="Arial"/>
          <w:b/>
        </w:rPr>
        <w:t> </w:t>
      </w:r>
      <w:r w:rsidR="00662BB6" w:rsidRPr="003902FC">
        <w:rPr>
          <w:rFonts w:ascii="Arial" w:hAnsi="Arial" w:cs="Arial"/>
          <w:b/>
        </w:rPr>
        <w:fldChar w:fldCharType="end"/>
      </w:r>
    </w:p>
    <w:p w14:paraId="52DB552F" w14:textId="39585180"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E33BAD">
        <w:rPr>
          <w:rFonts w:ascii="Arial" w:eastAsia="Times New Roman" w:hAnsi="Arial" w:cs="Arial"/>
          <w:bCs/>
          <w:lang w:eastAsia="cs-CZ"/>
        </w:rPr>
        <w:t>Plzeň</w:t>
      </w:r>
      <w:r w:rsidRPr="00ED6435">
        <w:rPr>
          <w:rFonts w:ascii="Arial" w:eastAsia="Times New Roman" w:hAnsi="Arial" w:cs="Arial"/>
          <w:bCs/>
          <w:lang w:eastAsia="cs-CZ"/>
        </w:rPr>
        <w:tab/>
      </w:r>
      <w:r w:rsidRPr="00ED6435">
        <w:rPr>
          <w:rFonts w:ascii="Arial" w:eastAsia="Times New Roman" w:hAnsi="Arial" w:cs="Arial"/>
          <w:bCs/>
          <w:lang w:eastAsia="cs-CZ"/>
        </w:rPr>
        <w:tab/>
        <w:t>Místo:</w:t>
      </w:r>
      <w:r w:rsidR="00662BB6">
        <w:rPr>
          <w:rFonts w:ascii="Arial" w:eastAsia="Times New Roman" w:hAnsi="Arial" w:cs="Arial"/>
          <w:bCs/>
          <w:lang w:eastAsia="cs-CZ"/>
        </w:rPr>
        <w:tab/>
        <w:t xml:space="preserve"> </w:t>
      </w:r>
      <w:r w:rsidR="00662BB6" w:rsidRPr="003902FC">
        <w:rPr>
          <w:rFonts w:ascii="Arial" w:hAnsi="Arial" w:cs="Arial"/>
          <w:b/>
        </w:rPr>
        <w:fldChar w:fldCharType="begin">
          <w:ffData>
            <w:name w:val="Text29"/>
            <w:enabled/>
            <w:calcOnExit w:val="0"/>
            <w:textInput/>
          </w:ffData>
        </w:fldChar>
      </w:r>
      <w:r w:rsidR="00662BB6" w:rsidRPr="003902FC">
        <w:rPr>
          <w:rFonts w:ascii="Arial" w:hAnsi="Arial" w:cs="Arial"/>
          <w:b/>
        </w:rPr>
        <w:instrText xml:space="preserve"> FORMTEXT </w:instrText>
      </w:r>
      <w:r w:rsidR="00662BB6" w:rsidRPr="003902FC">
        <w:rPr>
          <w:rFonts w:ascii="Arial" w:hAnsi="Arial" w:cs="Arial"/>
          <w:b/>
        </w:rPr>
      </w:r>
      <w:r w:rsidR="00662BB6" w:rsidRPr="003902FC">
        <w:rPr>
          <w:rFonts w:ascii="Arial" w:hAnsi="Arial" w:cs="Arial"/>
          <w:b/>
        </w:rPr>
        <w:fldChar w:fldCharType="separate"/>
      </w:r>
      <w:r w:rsidR="00662BB6" w:rsidRPr="003902FC">
        <w:rPr>
          <w:rFonts w:ascii="Arial" w:hAnsi="Arial" w:cs="Arial"/>
          <w:b/>
        </w:rPr>
        <w:t> </w:t>
      </w:r>
      <w:r w:rsidR="00662BB6" w:rsidRPr="003902FC">
        <w:rPr>
          <w:rFonts w:ascii="Arial" w:hAnsi="Arial" w:cs="Arial"/>
          <w:b/>
        </w:rPr>
        <w:t> </w:t>
      </w:r>
      <w:r w:rsidR="00662BB6" w:rsidRPr="003902FC">
        <w:rPr>
          <w:rFonts w:ascii="Arial" w:hAnsi="Arial" w:cs="Arial"/>
          <w:b/>
        </w:rPr>
        <w:t> </w:t>
      </w:r>
      <w:r w:rsidR="00662BB6" w:rsidRPr="003902FC">
        <w:rPr>
          <w:rFonts w:ascii="Arial" w:hAnsi="Arial" w:cs="Arial"/>
          <w:b/>
        </w:rPr>
        <w:t> </w:t>
      </w:r>
      <w:r w:rsidR="00662BB6" w:rsidRPr="003902FC">
        <w:rPr>
          <w:rFonts w:ascii="Arial" w:hAnsi="Arial" w:cs="Arial"/>
          <w:b/>
        </w:rPr>
        <w:t> </w:t>
      </w:r>
      <w:r w:rsidR="00662BB6" w:rsidRPr="003902FC">
        <w:rPr>
          <w:rFonts w:ascii="Arial" w:hAnsi="Arial" w:cs="Arial"/>
          <w:b/>
        </w:rPr>
        <w:fldChar w:fldCharType="end"/>
      </w:r>
    </w:p>
    <w:p w14:paraId="435FBFFE" w14:textId="0C3B79F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00662BB6" w:rsidRPr="003902FC">
        <w:rPr>
          <w:rFonts w:ascii="Arial" w:hAnsi="Arial" w:cs="Arial"/>
          <w:b/>
        </w:rPr>
        <w:fldChar w:fldCharType="begin">
          <w:ffData>
            <w:name w:val="Text29"/>
            <w:enabled/>
            <w:calcOnExit w:val="0"/>
            <w:textInput/>
          </w:ffData>
        </w:fldChar>
      </w:r>
      <w:r w:rsidR="00662BB6" w:rsidRPr="003902FC">
        <w:rPr>
          <w:rFonts w:ascii="Arial" w:hAnsi="Arial" w:cs="Arial"/>
          <w:b/>
        </w:rPr>
        <w:instrText xml:space="preserve"> FORMTEXT </w:instrText>
      </w:r>
      <w:r w:rsidR="00662BB6" w:rsidRPr="003902FC">
        <w:rPr>
          <w:rFonts w:ascii="Arial" w:hAnsi="Arial" w:cs="Arial"/>
          <w:b/>
        </w:rPr>
      </w:r>
      <w:r w:rsidR="00662BB6" w:rsidRPr="003902FC">
        <w:rPr>
          <w:rFonts w:ascii="Arial" w:hAnsi="Arial" w:cs="Arial"/>
          <w:b/>
        </w:rPr>
        <w:fldChar w:fldCharType="separate"/>
      </w:r>
      <w:r w:rsidR="00662BB6" w:rsidRPr="003902FC">
        <w:rPr>
          <w:rFonts w:ascii="Arial" w:hAnsi="Arial" w:cs="Arial"/>
          <w:b/>
        </w:rPr>
        <w:t> </w:t>
      </w:r>
      <w:r w:rsidR="00662BB6" w:rsidRPr="003902FC">
        <w:rPr>
          <w:rFonts w:ascii="Arial" w:hAnsi="Arial" w:cs="Arial"/>
          <w:b/>
        </w:rPr>
        <w:t> </w:t>
      </w:r>
      <w:r w:rsidR="00662BB6" w:rsidRPr="003902FC">
        <w:rPr>
          <w:rFonts w:ascii="Arial" w:hAnsi="Arial" w:cs="Arial"/>
          <w:b/>
        </w:rPr>
        <w:t> </w:t>
      </w:r>
      <w:r w:rsidR="00662BB6" w:rsidRPr="003902FC">
        <w:rPr>
          <w:rFonts w:ascii="Arial" w:hAnsi="Arial" w:cs="Arial"/>
          <w:b/>
        </w:rPr>
        <w:t> </w:t>
      </w:r>
      <w:r w:rsidR="00662BB6" w:rsidRPr="003902FC">
        <w:rPr>
          <w:rFonts w:ascii="Arial" w:hAnsi="Arial" w:cs="Arial"/>
          <w:b/>
        </w:rPr>
        <w:t> </w:t>
      </w:r>
      <w:r w:rsidR="00662BB6" w:rsidRPr="003902FC">
        <w:rPr>
          <w:rFonts w:ascii="Arial" w:hAnsi="Arial" w:cs="Arial"/>
          <w:b/>
        </w:rPr>
        <w:fldChar w:fldCharType="end"/>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A1B8E67" w:rsidR="002B735B" w:rsidRPr="00ED6435" w:rsidRDefault="002B735B" w:rsidP="00F27948">
      <w:pPr>
        <w:tabs>
          <w:tab w:val="left" w:pos="5670"/>
        </w:tabs>
        <w:spacing w:after="0" w:line="240" w:lineRule="auto"/>
        <w:rPr>
          <w:rFonts w:ascii="Arial" w:eastAsia="Times New Roman" w:hAnsi="Arial" w:cs="Arial"/>
          <w:bCs/>
          <w:lang w:eastAsia="cs-CZ"/>
        </w:rPr>
      </w:pPr>
      <w:proofErr w:type="gramStart"/>
      <w:r w:rsidRPr="00ED6435">
        <w:rPr>
          <w:rFonts w:ascii="Arial" w:eastAsia="Times New Roman" w:hAnsi="Arial" w:cs="Arial"/>
          <w:bCs/>
          <w:lang w:eastAsia="cs-CZ"/>
        </w:rPr>
        <w:t xml:space="preserve">Jméno: </w:t>
      </w:r>
      <w:r w:rsidR="00F27948">
        <w:rPr>
          <w:rFonts w:ascii="Arial" w:eastAsia="Times New Roman" w:hAnsi="Arial" w:cs="Arial"/>
          <w:bCs/>
          <w:lang w:eastAsia="cs-CZ"/>
        </w:rPr>
        <w:t xml:space="preserve"> </w:t>
      </w:r>
      <w:r w:rsidR="00A66BEA" w:rsidRPr="00A66BEA">
        <w:rPr>
          <w:rFonts w:ascii="Arial" w:eastAsia="Times New Roman" w:hAnsi="Arial" w:cs="Arial"/>
          <w:bCs/>
          <w:lang w:eastAsia="cs-CZ"/>
        </w:rPr>
        <w:t>Ing.</w:t>
      </w:r>
      <w:proofErr w:type="gramEnd"/>
      <w:r w:rsidR="00A66BEA" w:rsidRPr="00A66BEA">
        <w:rPr>
          <w:rFonts w:ascii="Arial" w:eastAsia="Times New Roman" w:hAnsi="Arial" w:cs="Arial"/>
          <w:bCs/>
          <w:lang w:eastAsia="cs-CZ"/>
        </w:rPr>
        <w:t xml:space="preserve"> Jiří Papež</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00662BB6">
        <w:rPr>
          <w:rFonts w:ascii="Arial" w:eastAsia="Times New Roman" w:hAnsi="Arial" w:cs="Arial"/>
          <w:bCs/>
          <w:lang w:eastAsia="cs-CZ"/>
        </w:rPr>
        <w:t xml:space="preserve"> </w:t>
      </w:r>
      <w:r w:rsidR="00662BB6" w:rsidRPr="003902FC">
        <w:rPr>
          <w:rFonts w:ascii="Arial" w:hAnsi="Arial" w:cs="Arial"/>
          <w:b/>
        </w:rPr>
        <w:fldChar w:fldCharType="begin">
          <w:ffData>
            <w:name w:val="Text29"/>
            <w:enabled/>
            <w:calcOnExit w:val="0"/>
            <w:textInput/>
          </w:ffData>
        </w:fldChar>
      </w:r>
      <w:r w:rsidR="00662BB6" w:rsidRPr="003902FC">
        <w:rPr>
          <w:rFonts w:ascii="Arial" w:hAnsi="Arial" w:cs="Arial"/>
          <w:b/>
        </w:rPr>
        <w:instrText xml:space="preserve"> FORMTEXT </w:instrText>
      </w:r>
      <w:r w:rsidR="00662BB6" w:rsidRPr="003902FC">
        <w:rPr>
          <w:rFonts w:ascii="Arial" w:hAnsi="Arial" w:cs="Arial"/>
          <w:b/>
        </w:rPr>
      </w:r>
      <w:r w:rsidR="00662BB6" w:rsidRPr="003902FC">
        <w:rPr>
          <w:rFonts w:ascii="Arial" w:hAnsi="Arial" w:cs="Arial"/>
          <w:b/>
        </w:rPr>
        <w:fldChar w:fldCharType="separate"/>
      </w:r>
      <w:r w:rsidR="00662BB6" w:rsidRPr="003902FC">
        <w:rPr>
          <w:rFonts w:ascii="Arial" w:hAnsi="Arial" w:cs="Arial"/>
          <w:b/>
        </w:rPr>
        <w:t> </w:t>
      </w:r>
      <w:r w:rsidR="00662BB6" w:rsidRPr="003902FC">
        <w:rPr>
          <w:rFonts w:ascii="Arial" w:hAnsi="Arial" w:cs="Arial"/>
          <w:b/>
        </w:rPr>
        <w:t> </w:t>
      </w:r>
      <w:r w:rsidR="00662BB6" w:rsidRPr="003902FC">
        <w:rPr>
          <w:rFonts w:ascii="Arial" w:hAnsi="Arial" w:cs="Arial"/>
          <w:b/>
        </w:rPr>
        <w:t> </w:t>
      </w:r>
      <w:r w:rsidR="00662BB6" w:rsidRPr="003902FC">
        <w:rPr>
          <w:rFonts w:ascii="Arial" w:hAnsi="Arial" w:cs="Arial"/>
          <w:b/>
        </w:rPr>
        <w:t> </w:t>
      </w:r>
      <w:r w:rsidR="00662BB6" w:rsidRPr="003902FC">
        <w:rPr>
          <w:rFonts w:ascii="Arial" w:hAnsi="Arial" w:cs="Arial"/>
          <w:b/>
        </w:rPr>
        <w:t> </w:t>
      </w:r>
      <w:r w:rsidR="00662BB6" w:rsidRPr="003902FC">
        <w:rPr>
          <w:rFonts w:ascii="Arial" w:hAnsi="Arial" w:cs="Arial"/>
          <w:b/>
        </w:rPr>
        <w:fldChar w:fldCharType="end"/>
      </w:r>
    </w:p>
    <w:p w14:paraId="062FDC4D" w14:textId="1E79E416" w:rsidR="00F27948"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F777D1" w:rsidRPr="00351577">
        <w:rPr>
          <w:rFonts w:ascii="Arial" w:eastAsia="Times New Roman" w:hAnsi="Arial" w:cs="Arial"/>
          <w:bCs/>
          <w:lang w:eastAsia="cs-CZ"/>
        </w:rPr>
        <w:t>ředitel KPÚ pro Plzeňský kraj</w:t>
      </w:r>
      <w:r w:rsidR="00662BB6">
        <w:rPr>
          <w:rFonts w:ascii="Arial" w:eastAsia="Times New Roman" w:hAnsi="Arial" w:cs="Arial"/>
          <w:bCs/>
          <w:lang w:eastAsia="cs-CZ"/>
        </w:rPr>
        <w:tab/>
      </w:r>
      <w:r w:rsidR="00662BB6" w:rsidRPr="00ED6435">
        <w:rPr>
          <w:rFonts w:ascii="Arial" w:eastAsia="Times New Roman" w:hAnsi="Arial" w:cs="Arial"/>
          <w:bCs/>
          <w:lang w:eastAsia="cs-CZ"/>
        </w:rPr>
        <w:tab/>
        <w:t xml:space="preserve">Funkce: </w:t>
      </w:r>
      <w:r w:rsidR="00662BB6" w:rsidRPr="003902FC">
        <w:rPr>
          <w:rFonts w:ascii="Arial" w:hAnsi="Arial" w:cs="Arial"/>
          <w:b/>
        </w:rPr>
        <w:fldChar w:fldCharType="begin">
          <w:ffData>
            <w:name w:val="Text29"/>
            <w:enabled/>
            <w:calcOnExit w:val="0"/>
            <w:textInput/>
          </w:ffData>
        </w:fldChar>
      </w:r>
      <w:r w:rsidR="00662BB6" w:rsidRPr="003902FC">
        <w:rPr>
          <w:rFonts w:ascii="Arial" w:hAnsi="Arial" w:cs="Arial"/>
          <w:b/>
        </w:rPr>
        <w:instrText xml:space="preserve"> FORMTEXT </w:instrText>
      </w:r>
      <w:r w:rsidR="00662BB6" w:rsidRPr="003902FC">
        <w:rPr>
          <w:rFonts w:ascii="Arial" w:hAnsi="Arial" w:cs="Arial"/>
          <w:b/>
        </w:rPr>
      </w:r>
      <w:r w:rsidR="00662BB6" w:rsidRPr="003902FC">
        <w:rPr>
          <w:rFonts w:ascii="Arial" w:hAnsi="Arial" w:cs="Arial"/>
          <w:b/>
        </w:rPr>
        <w:fldChar w:fldCharType="separate"/>
      </w:r>
      <w:r w:rsidR="00662BB6" w:rsidRPr="003902FC">
        <w:rPr>
          <w:rFonts w:ascii="Arial" w:hAnsi="Arial" w:cs="Arial"/>
          <w:b/>
        </w:rPr>
        <w:t> </w:t>
      </w:r>
      <w:r w:rsidR="00662BB6" w:rsidRPr="003902FC">
        <w:rPr>
          <w:rFonts w:ascii="Arial" w:hAnsi="Arial" w:cs="Arial"/>
          <w:b/>
        </w:rPr>
        <w:t> </w:t>
      </w:r>
      <w:r w:rsidR="00662BB6" w:rsidRPr="003902FC">
        <w:rPr>
          <w:rFonts w:ascii="Arial" w:hAnsi="Arial" w:cs="Arial"/>
          <w:b/>
        </w:rPr>
        <w:t> </w:t>
      </w:r>
      <w:r w:rsidR="00662BB6" w:rsidRPr="003902FC">
        <w:rPr>
          <w:rFonts w:ascii="Arial" w:hAnsi="Arial" w:cs="Arial"/>
          <w:b/>
        </w:rPr>
        <w:t> </w:t>
      </w:r>
      <w:r w:rsidR="00662BB6" w:rsidRPr="003902FC">
        <w:rPr>
          <w:rFonts w:ascii="Arial" w:hAnsi="Arial" w:cs="Arial"/>
          <w:b/>
        </w:rPr>
        <w:t> </w:t>
      </w:r>
      <w:r w:rsidR="00662BB6" w:rsidRPr="003902FC">
        <w:rPr>
          <w:rFonts w:ascii="Arial" w:hAnsi="Arial" w:cs="Arial"/>
          <w:b/>
        </w:rPr>
        <w:fldChar w:fldCharType="end"/>
      </w:r>
    </w:p>
    <w:p w14:paraId="3823B4DB" w14:textId="77777777" w:rsidR="002E6CD1" w:rsidRDefault="00F27948" w:rsidP="00F27948">
      <w:pPr>
        <w:tabs>
          <w:tab w:val="left" w:pos="851"/>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ab/>
      </w:r>
      <w:r w:rsidRPr="000801D6">
        <w:rPr>
          <w:rFonts w:ascii="Arial" w:eastAsia="Times New Roman" w:hAnsi="Arial" w:cs="Arial"/>
          <w:bCs/>
          <w:lang w:eastAsia="cs-CZ"/>
        </w:rPr>
        <w:t>Státní pozemkový úřad</w:t>
      </w:r>
      <w:r w:rsidRPr="00ED6435" w:rsidDel="00F777D1">
        <w:rPr>
          <w:rFonts w:ascii="Arial" w:eastAsia="Times New Roman" w:hAnsi="Arial" w:cs="Arial"/>
          <w:bCs/>
          <w:lang w:eastAsia="cs-CZ"/>
        </w:rPr>
        <w:t xml:space="preserve"> </w:t>
      </w:r>
    </w:p>
    <w:p w14:paraId="4BE2E73B" w14:textId="77777777" w:rsidR="002E6CD1" w:rsidRDefault="002E6CD1" w:rsidP="00F27948">
      <w:pPr>
        <w:tabs>
          <w:tab w:val="left" w:pos="851"/>
          <w:tab w:val="left" w:pos="5670"/>
        </w:tabs>
        <w:spacing w:after="0" w:line="240" w:lineRule="auto"/>
        <w:rPr>
          <w:rFonts w:ascii="Arial" w:eastAsia="Times New Roman" w:hAnsi="Arial" w:cs="Arial"/>
          <w:bCs/>
          <w:lang w:eastAsia="cs-CZ"/>
        </w:rPr>
      </w:pPr>
    </w:p>
    <w:p w14:paraId="2EBDB995" w14:textId="77777777" w:rsidR="002E6CD1" w:rsidRDefault="002E6CD1" w:rsidP="00F27948">
      <w:pPr>
        <w:tabs>
          <w:tab w:val="left" w:pos="851"/>
          <w:tab w:val="left" w:pos="5670"/>
        </w:tabs>
        <w:spacing w:after="0" w:line="240" w:lineRule="auto"/>
        <w:rPr>
          <w:rFonts w:ascii="Arial" w:eastAsia="Times New Roman" w:hAnsi="Arial" w:cs="Arial"/>
          <w:bCs/>
          <w:lang w:eastAsia="cs-CZ"/>
        </w:rPr>
      </w:pPr>
    </w:p>
    <w:p w14:paraId="1AD7C368" w14:textId="77777777" w:rsidR="002E6CD1" w:rsidRDefault="002E6CD1" w:rsidP="00F27948">
      <w:pPr>
        <w:tabs>
          <w:tab w:val="left" w:pos="851"/>
          <w:tab w:val="left" w:pos="5670"/>
        </w:tabs>
        <w:spacing w:after="0" w:line="240" w:lineRule="auto"/>
        <w:rPr>
          <w:rFonts w:ascii="Arial" w:eastAsia="Times New Roman" w:hAnsi="Arial" w:cs="Arial"/>
          <w:bCs/>
          <w:lang w:eastAsia="cs-CZ"/>
        </w:rPr>
      </w:pPr>
    </w:p>
    <w:p w14:paraId="6FE47B5B" w14:textId="77777777" w:rsidR="002E6CD1" w:rsidRDefault="002E6CD1" w:rsidP="00F27948">
      <w:pPr>
        <w:tabs>
          <w:tab w:val="left" w:pos="851"/>
          <w:tab w:val="left" w:pos="5670"/>
        </w:tabs>
        <w:spacing w:after="0" w:line="240" w:lineRule="auto"/>
        <w:rPr>
          <w:rFonts w:ascii="Arial" w:eastAsia="Times New Roman" w:hAnsi="Arial" w:cs="Arial"/>
          <w:bCs/>
          <w:lang w:eastAsia="cs-CZ"/>
        </w:rPr>
      </w:pPr>
    </w:p>
    <w:p w14:paraId="2046A0DA" w14:textId="77777777" w:rsidR="002E6CD1" w:rsidRDefault="002E6CD1" w:rsidP="00F27948">
      <w:pPr>
        <w:tabs>
          <w:tab w:val="left" w:pos="851"/>
          <w:tab w:val="left" w:pos="5670"/>
        </w:tabs>
        <w:spacing w:after="0" w:line="240" w:lineRule="auto"/>
        <w:rPr>
          <w:rFonts w:ascii="Arial" w:eastAsia="Times New Roman" w:hAnsi="Arial" w:cs="Arial"/>
          <w:bCs/>
          <w:lang w:eastAsia="cs-CZ"/>
        </w:rPr>
      </w:pPr>
    </w:p>
    <w:p w14:paraId="2A6872C9" w14:textId="77777777" w:rsidR="002E6CD1" w:rsidRDefault="002E6CD1" w:rsidP="00F27948">
      <w:pPr>
        <w:tabs>
          <w:tab w:val="left" w:pos="851"/>
          <w:tab w:val="left" w:pos="5670"/>
        </w:tabs>
        <w:spacing w:after="0" w:line="240" w:lineRule="auto"/>
        <w:rPr>
          <w:rFonts w:ascii="Arial" w:eastAsia="Times New Roman" w:hAnsi="Arial" w:cs="Arial"/>
          <w:bCs/>
          <w:lang w:eastAsia="cs-CZ"/>
        </w:rPr>
      </w:pPr>
    </w:p>
    <w:p w14:paraId="4BE01BFB" w14:textId="77777777" w:rsidR="002E6CD1" w:rsidRDefault="002E6CD1" w:rsidP="00F27948">
      <w:pPr>
        <w:tabs>
          <w:tab w:val="left" w:pos="851"/>
          <w:tab w:val="left" w:pos="5670"/>
        </w:tabs>
        <w:spacing w:after="0" w:line="240" w:lineRule="auto"/>
        <w:rPr>
          <w:rFonts w:ascii="Arial" w:eastAsia="Times New Roman" w:hAnsi="Arial" w:cs="Arial"/>
          <w:bCs/>
          <w:lang w:eastAsia="cs-CZ"/>
        </w:rPr>
      </w:pPr>
    </w:p>
    <w:p w14:paraId="24EE717E" w14:textId="77777777" w:rsidR="002E6CD1" w:rsidRDefault="002E6CD1" w:rsidP="00F27948">
      <w:pPr>
        <w:tabs>
          <w:tab w:val="left" w:pos="851"/>
          <w:tab w:val="left" w:pos="5670"/>
        </w:tabs>
        <w:spacing w:after="0" w:line="240" w:lineRule="auto"/>
        <w:rPr>
          <w:rFonts w:ascii="Arial" w:eastAsia="Times New Roman" w:hAnsi="Arial" w:cs="Arial"/>
          <w:bCs/>
          <w:lang w:eastAsia="cs-CZ"/>
        </w:rPr>
      </w:pPr>
    </w:p>
    <w:p w14:paraId="01171779" w14:textId="77777777" w:rsidR="002E6CD1" w:rsidRDefault="002E6CD1" w:rsidP="00F27948">
      <w:pPr>
        <w:tabs>
          <w:tab w:val="left" w:pos="851"/>
          <w:tab w:val="left" w:pos="5670"/>
        </w:tabs>
        <w:spacing w:after="0" w:line="240" w:lineRule="auto"/>
        <w:rPr>
          <w:rFonts w:ascii="Arial" w:eastAsia="Times New Roman" w:hAnsi="Arial" w:cs="Arial"/>
          <w:bCs/>
          <w:lang w:eastAsia="cs-CZ"/>
        </w:rPr>
      </w:pPr>
    </w:p>
    <w:p w14:paraId="186FAAFC" w14:textId="77777777" w:rsidR="002E6CD1" w:rsidRDefault="002E6CD1" w:rsidP="00F27948">
      <w:pPr>
        <w:tabs>
          <w:tab w:val="left" w:pos="851"/>
          <w:tab w:val="left" w:pos="5670"/>
        </w:tabs>
        <w:spacing w:after="0" w:line="240" w:lineRule="auto"/>
        <w:rPr>
          <w:rFonts w:ascii="Arial" w:eastAsia="Times New Roman" w:hAnsi="Arial" w:cs="Arial"/>
          <w:bCs/>
          <w:lang w:eastAsia="cs-CZ"/>
        </w:rPr>
      </w:pPr>
    </w:p>
    <w:p w14:paraId="70BFA6E6" w14:textId="77777777" w:rsidR="002E6CD1" w:rsidRDefault="002E6CD1" w:rsidP="00F27948">
      <w:pPr>
        <w:tabs>
          <w:tab w:val="left" w:pos="851"/>
          <w:tab w:val="left" w:pos="5670"/>
        </w:tabs>
        <w:spacing w:after="0" w:line="240" w:lineRule="auto"/>
        <w:rPr>
          <w:rFonts w:ascii="Arial" w:eastAsia="Times New Roman" w:hAnsi="Arial" w:cs="Arial"/>
          <w:bCs/>
          <w:lang w:eastAsia="cs-CZ"/>
        </w:rPr>
      </w:pPr>
    </w:p>
    <w:p w14:paraId="655E721E" w14:textId="77777777" w:rsidR="002E6CD1" w:rsidRDefault="002E6CD1" w:rsidP="00F27948">
      <w:pPr>
        <w:tabs>
          <w:tab w:val="left" w:pos="851"/>
          <w:tab w:val="left" w:pos="5670"/>
        </w:tabs>
        <w:spacing w:after="0" w:line="240" w:lineRule="auto"/>
        <w:rPr>
          <w:rFonts w:ascii="Arial" w:eastAsia="Times New Roman" w:hAnsi="Arial" w:cs="Arial"/>
          <w:bCs/>
          <w:lang w:eastAsia="cs-CZ"/>
        </w:rPr>
      </w:pPr>
    </w:p>
    <w:p w14:paraId="663E9725" w14:textId="77777777" w:rsidR="002E6CD1" w:rsidRDefault="002E6CD1" w:rsidP="00F27948">
      <w:pPr>
        <w:tabs>
          <w:tab w:val="left" w:pos="851"/>
          <w:tab w:val="left" w:pos="5670"/>
        </w:tabs>
        <w:spacing w:after="0" w:line="240" w:lineRule="auto"/>
        <w:rPr>
          <w:rFonts w:ascii="Arial" w:eastAsia="Times New Roman" w:hAnsi="Arial" w:cs="Arial"/>
          <w:bCs/>
          <w:lang w:eastAsia="cs-CZ"/>
        </w:rPr>
      </w:pPr>
    </w:p>
    <w:p w14:paraId="53ED7E99" w14:textId="77777777" w:rsidR="002E6CD1" w:rsidRDefault="002E6CD1" w:rsidP="00F27948">
      <w:pPr>
        <w:tabs>
          <w:tab w:val="left" w:pos="851"/>
          <w:tab w:val="left" w:pos="5670"/>
        </w:tabs>
        <w:spacing w:after="0" w:line="240" w:lineRule="auto"/>
        <w:rPr>
          <w:rFonts w:ascii="Arial" w:eastAsia="Times New Roman" w:hAnsi="Arial" w:cs="Arial"/>
          <w:bCs/>
          <w:lang w:eastAsia="cs-CZ"/>
        </w:rPr>
      </w:pPr>
    </w:p>
    <w:p w14:paraId="083A8AD6" w14:textId="77777777" w:rsidR="002E6CD1" w:rsidRDefault="002E6CD1" w:rsidP="00F27948">
      <w:pPr>
        <w:tabs>
          <w:tab w:val="left" w:pos="851"/>
          <w:tab w:val="left" w:pos="5670"/>
        </w:tabs>
        <w:spacing w:after="0" w:line="240" w:lineRule="auto"/>
        <w:rPr>
          <w:rFonts w:ascii="Arial" w:eastAsia="Times New Roman" w:hAnsi="Arial" w:cs="Arial"/>
          <w:bCs/>
          <w:lang w:eastAsia="cs-CZ"/>
        </w:rPr>
      </w:pPr>
    </w:p>
    <w:p w14:paraId="42C86884" w14:textId="77777777" w:rsidR="002E6CD1" w:rsidRDefault="002E6CD1" w:rsidP="00F27948">
      <w:pPr>
        <w:tabs>
          <w:tab w:val="left" w:pos="851"/>
          <w:tab w:val="left" w:pos="5670"/>
        </w:tabs>
        <w:spacing w:after="0" w:line="240" w:lineRule="auto"/>
        <w:rPr>
          <w:rFonts w:ascii="Arial" w:eastAsia="Times New Roman" w:hAnsi="Arial" w:cs="Arial"/>
          <w:bCs/>
          <w:lang w:eastAsia="cs-CZ"/>
        </w:rPr>
      </w:pPr>
    </w:p>
    <w:p w14:paraId="4B4F53EF" w14:textId="77777777" w:rsidR="002E6CD1" w:rsidRDefault="002E6CD1" w:rsidP="00F27948">
      <w:pPr>
        <w:tabs>
          <w:tab w:val="left" w:pos="851"/>
          <w:tab w:val="left" w:pos="5670"/>
        </w:tabs>
        <w:spacing w:after="0" w:line="240" w:lineRule="auto"/>
        <w:rPr>
          <w:rFonts w:ascii="Arial" w:eastAsia="Times New Roman" w:hAnsi="Arial" w:cs="Arial"/>
          <w:bCs/>
          <w:lang w:eastAsia="cs-CZ"/>
        </w:rPr>
      </w:pPr>
    </w:p>
    <w:p w14:paraId="535FFB46" w14:textId="77777777" w:rsidR="002E6CD1" w:rsidRDefault="002E6CD1" w:rsidP="00F27948">
      <w:pPr>
        <w:tabs>
          <w:tab w:val="left" w:pos="851"/>
          <w:tab w:val="left" w:pos="5670"/>
        </w:tabs>
        <w:spacing w:after="0" w:line="240" w:lineRule="auto"/>
        <w:rPr>
          <w:rFonts w:ascii="Arial" w:eastAsia="Times New Roman" w:hAnsi="Arial" w:cs="Arial"/>
          <w:bCs/>
          <w:lang w:eastAsia="cs-CZ"/>
        </w:rPr>
      </w:pPr>
    </w:p>
    <w:p w14:paraId="032C3F77" w14:textId="77777777" w:rsidR="002E6CD1" w:rsidRDefault="002E6CD1" w:rsidP="00F27948">
      <w:pPr>
        <w:tabs>
          <w:tab w:val="left" w:pos="851"/>
          <w:tab w:val="left" w:pos="5670"/>
        </w:tabs>
        <w:spacing w:after="0" w:line="240" w:lineRule="auto"/>
        <w:rPr>
          <w:rFonts w:ascii="Arial" w:eastAsia="Times New Roman" w:hAnsi="Arial" w:cs="Arial"/>
          <w:bCs/>
          <w:lang w:eastAsia="cs-CZ"/>
        </w:rPr>
      </w:pPr>
    </w:p>
    <w:p w14:paraId="24B02773" w14:textId="77777777" w:rsidR="002E6CD1" w:rsidRDefault="002E6CD1" w:rsidP="00F27948">
      <w:pPr>
        <w:tabs>
          <w:tab w:val="left" w:pos="851"/>
          <w:tab w:val="left" w:pos="5670"/>
        </w:tabs>
        <w:spacing w:after="0" w:line="240" w:lineRule="auto"/>
        <w:rPr>
          <w:rFonts w:ascii="Arial" w:eastAsia="Times New Roman" w:hAnsi="Arial" w:cs="Arial"/>
          <w:bCs/>
          <w:lang w:eastAsia="cs-CZ"/>
        </w:rPr>
      </w:pPr>
    </w:p>
    <w:p w14:paraId="5E9D7257" w14:textId="77777777" w:rsidR="002E6CD1" w:rsidRDefault="002E6CD1" w:rsidP="00F27948">
      <w:pPr>
        <w:tabs>
          <w:tab w:val="left" w:pos="851"/>
          <w:tab w:val="left" w:pos="5670"/>
        </w:tabs>
        <w:spacing w:after="0" w:line="240" w:lineRule="auto"/>
        <w:rPr>
          <w:rFonts w:ascii="Arial" w:eastAsia="Times New Roman" w:hAnsi="Arial" w:cs="Arial"/>
          <w:bCs/>
          <w:lang w:eastAsia="cs-CZ"/>
        </w:rPr>
      </w:pPr>
    </w:p>
    <w:p w14:paraId="6B0F3DFA" w14:textId="77777777" w:rsidR="002E6CD1" w:rsidRDefault="002E6CD1" w:rsidP="00F27948">
      <w:pPr>
        <w:tabs>
          <w:tab w:val="left" w:pos="851"/>
          <w:tab w:val="left" w:pos="5670"/>
        </w:tabs>
        <w:spacing w:after="0" w:line="240" w:lineRule="auto"/>
        <w:rPr>
          <w:rFonts w:ascii="Arial" w:eastAsia="Times New Roman" w:hAnsi="Arial" w:cs="Arial"/>
          <w:bCs/>
          <w:lang w:eastAsia="cs-CZ"/>
        </w:rPr>
      </w:pPr>
    </w:p>
    <w:p w14:paraId="1EF5F09B" w14:textId="77777777" w:rsidR="002E6CD1" w:rsidRDefault="002E6CD1" w:rsidP="00F27948">
      <w:pPr>
        <w:tabs>
          <w:tab w:val="left" w:pos="851"/>
          <w:tab w:val="left" w:pos="5670"/>
        </w:tabs>
        <w:spacing w:after="0" w:line="240" w:lineRule="auto"/>
        <w:rPr>
          <w:rFonts w:ascii="Arial" w:eastAsia="Times New Roman" w:hAnsi="Arial" w:cs="Arial"/>
          <w:bCs/>
          <w:lang w:eastAsia="cs-CZ"/>
        </w:rPr>
      </w:pPr>
    </w:p>
    <w:p w14:paraId="394653AD" w14:textId="77777777" w:rsidR="002E6CD1" w:rsidRDefault="002E6CD1" w:rsidP="00F27948">
      <w:pPr>
        <w:tabs>
          <w:tab w:val="left" w:pos="851"/>
          <w:tab w:val="left" w:pos="5670"/>
        </w:tabs>
        <w:spacing w:after="0" w:line="240" w:lineRule="auto"/>
        <w:rPr>
          <w:rFonts w:ascii="Arial" w:eastAsia="Times New Roman" w:hAnsi="Arial" w:cs="Arial"/>
          <w:bCs/>
          <w:lang w:eastAsia="cs-CZ"/>
        </w:rPr>
      </w:pPr>
    </w:p>
    <w:p w14:paraId="18FDEE4A" w14:textId="77777777" w:rsidR="002E6CD1" w:rsidRDefault="002E6CD1" w:rsidP="00F27948">
      <w:pPr>
        <w:tabs>
          <w:tab w:val="left" w:pos="851"/>
          <w:tab w:val="left" w:pos="5670"/>
        </w:tabs>
        <w:spacing w:after="0" w:line="240" w:lineRule="auto"/>
        <w:rPr>
          <w:rFonts w:ascii="Arial" w:eastAsia="Times New Roman" w:hAnsi="Arial" w:cs="Arial"/>
          <w:bCs/>
          <w:lang w:eastAsia="cs-CZ"/>
        </w:rPr>
      </w:pPr>
    </w:p>
    <w:p w14:paraId="45D013A2" w14:textId="77777777" w:rsidR="002E6CD1" w:rsidRDefault="002E6CD1" w:rsidP="00F27948">
      <w:pPr>
        <w:tabs>
          <w:tab w:val="left" w:pos="851"/>
          <w:tab w:val="left" w:pos="5670"/>
        </w:tabs>
        <w:spacing w:after="0" w:line="240" w:lineRule="auto"/>
        <w:rPr>
          <w:rFonts w:ascii="Arial" w:eastAsia="Times New Roman" w:hAnsi="Arial" w:cs="Arial"/>
          <w:bCs/>
          <w:lang w:eastAsia="cs-CZ"/>
        </w:rPr>
      </w:pPr>
    </w:p>
    <w:p w14:paraId="75875C34" w14:textId="77777777" w:rsidR="002E6CD1" w:rsidRDefault="002E6CD1" w:rsidP="00F27948">
      <w:pPr>
        <w:tabs>
          <w:tab w:val="left" w:pos="851"/>
          <w:tab w:val="left" w:pos="5670"/>
        </w:tabs>
        <w:spacing w:after="0" w:line="240" w:lineRule="auto"/>
        <w:rPr>
          <w:rFonts w:ascii="Arial" w:eastAsia="Times New Roman" w:hAnsi="Arial" w:cs="Arial"/>
          <w:bCs/>
          <w:lang w:eastAsia="cs-CZ"/>
        </w:rPr>
      </w:pPr>
    </w:p>
    <w:p w14:paraId="414B8C72" w14:textId="77777777" w:rsidR="002E6CD1" w:rsidRDefault="002E6CD1" w:rsidP="00F27948">
      <w:pPr>
        <w:tabs>
          <w:tab w:val="left" w:pos="851"/>
          <w:tab w:val="left" w:pos="5670"/>
        </w:tabs>
        <w:spacing w:after="0" w:line="240" w:lineRule="auto"/>
        <w:rPr>
          <w:rFonts w:ascii="Arial" w:eastAsia="Times New Roman" w:hAnsi="Arial" w:cs="Arial"/>
          <w:bCs/>
          <w:lang w:eastAsia="cs-CZ"/>
        </w:rPr>
      </w:pPr>
    </w:p>
    <w:p w14:paraId="76DB7292" w14:textId="77777777" w:rsidR="002E6CD1" w:rsidRDefault="002E6CD1" w:rsidP="00F27948">
      <w:pPr>
        <w:tabs>
          <w:tab w:val="left" w:pos="851"/>
          <w:tab w:val="left" w:pos="5670"/>
        </w:tabs>
        <w:spacing w:after="0" w:line="240" w:lineRule="auto"/>
        <w:rPr>
          <w:rFonts w:ascii="Arial" w:eastAsia="Times New Roman" w:hAnsi="Arial" w:cs="Arial"/>
          <w:bCs/>
          <w:lang w:eastAsia="cs-CZ"/>
        </w:rPr>
      </w:pPr>
    </w:p>
    <w:p w14:paraId="77405892" w14:textId="77777777" w:rsidR="002E6CD1" w:rsidRDefault="002E6CD1" w:rsidP="00F27948">
      <w:pPr>
        <w:tabs>
          <w:tab w:val="left" w:pos="851"/>
          <w:tab w:val="left" w:pos="5670"/>
        </w:tabs>
        <w:spacing w:after="0" w:line="240" w:lineRule="auto"/>
        <w:rPr>
          <w:rFonts w:ascii="Arial" w:eastAsia="Times New Roman" w:hAnsi="Arial" w:cs="Arial"/>
          <w:bCs/>
          <w:lang w:eastAsia="cs-CZ"/>
        </w:rPr>
      </w:pPr>
    </w:p>
    <w:p w14:paraId="5BC4FE43" w14:textId="77777777" w:rsidR="002E6CD1" w:rsidRDefault="002E6CD1" w:rsidP="00F27948">
      <w:pPr>
        <w:tabs>
          <w:tab w:val="left" w:pos="851"/>
          <w:tab w:val="left" w:pos="5670"/>
        </w:tabs>
        <w:spacing w:after="0" w:line="240" w:lineRule="auto"/>
        <w:rPr>
          <w:rFonts w:ascii="Arial" w:eastAsia="Times New Roman" w:hAnsi="Arial" w:cs="Arial"/>
          <w:bCs/>
          <w:lang w:eastAsia="cs-CZ"/>
        </w:rPr>
      </w:pPr>
    </w:p>
    <w:p w14:paraId="57582F0F" w14:textId="77777777" w:rsidR="002E6CD1" w:rsidRDefault="002E6CD1" w:rsidP="00F27948">
      <w:pPr>
        <w:tabs>
          <w:tab w:val="left" w:pos="851"/>
          <w:tab w:val="left" w:pos="5670"/>
        </w:tabs>
        <w:spacing w:after="0" w:line="240" w:lineRule="auto"/>
        <w:rPr>
          <w:rFonts w:ascii="Arial" w:eastAsia="Times New Roman" w:hAnsi="Arial" w:cs="Arial"/>
          <w:bCs/>
          <w:lang w:eastAsia="cs-CZ"/>
        </w:rPr>
      </w:pPr>
    </w:p>
    <w:p w14:paraId="54C7F392" w14:textId="77777777" w:rsidR="002E6CD1" w:rsidRPr="002E6CD1" w:rsidRDefault="002E6CD1" w:rsidP="002E6CD1">
      <w:pPr>
        <w:spacing w:line="240" w:lineRule="auto"/>
        <w:rPr>
          <w:rFonts w:ascii="Arial" w:hAnsi="Arial" w:cs="Arial"/>
          <w:sz w:val="20"/>
          <w:szCs w:val="20"/>
        </w:rPr>
      </w:pPr>
      <w:r w:rsidRPr="002E6CD1">
        <w:rPr>
          <w:rFonts w:ascii="Arial" w:hAnsi="Arial" w:cs="Arial"/>
          <w:sz w:val="20"/>
          <w:szCs w:val="20"/>
        </w:rPr>
        <w:t>Administrátor VZ/v souladu s MP:</w:t>
      </w:r>
    </w:p>
    <w:p w14:paraId="340842AD" w14:textId="06E8C20E" w:rsidR="002B735B" w:rsidRPr="00ED6435" w:rsidRDefault="002B735B" w:rsidP="00F27948">
      <w:pPr>
        <w:tabs>
          <w:tab w:val="left" w:pos="851"/>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ab/>
      </w:r>
    </w:p>
    <w:p w14:paraId="611AB54C" w14:textId="77777777" w:rsidR="002B735B" w:rsidRPr="00ED6435" w:rsidRDefault="002B735B" w:rsidP="00B77235">
      <w:pPr>
        <w:spacing w:before="240" w:line="240" w:lineRule="auto"/>
        <w:jc w:val="both"/>
        <w:rPr>
          <w:rFonts w:ascii="Arial" w:hAnsi="Arial" w:cs="Arial"/>
          <w:b/>
        </w:rPr>
      </w:pPr>
    </w:p>
    <w:p w14:paraId="5E5C298A" w14:textId="11D49E85" w:rsidR="00F32EA7" w:rsidRPr="00ED6435" w:rsidRDefault="00321220" w:rsidP="000E2AC4">
      <w:pPr>
        <w:spacing w:before="120" w:after="0" w:line="240" w:lineRule="auto"/>
        <w:jc w:val="center"/>
        <w:rPr>
          <w:rFonts w:ascii="Arial" w:hAnsi="Arial" w:cs="Arial"/>
          <w:b/>
          <w:bCs/>
        </w:rPr>
      </w:pPr>
      <w:r w:rsidRPr="00ED6435">
        <w:rPr>
          <w:rFonts w:ascii="Arial" w:hAnsi="Arial" w:cs="Arial"/>
          <w:b/>
          <w:kern w:val="20"/>
          <w:u w:val="single"/>
        </w:rPr>
        <w:br w:type="page"/>
      </w:r>
      <w:r w:rsidR="000E2AC4" w:rsidRPr="00ED6435">
        <w:rPr>
          <w:rFonts w:ascii="Arial" w:hAnsi="Arial" w:cs="Arial"/>
          <w:b/>
        </w:rPr>
        <w:lastRenderedPageBreak/>
        <w:t>PŘÍLOHA Č. 2 -</w:t>
      </w:r>
      <w:r w:rsidR="008C20A4">
        <w:rPr>
          <w:rFonts w:ascii="Arial" w:hAnsi="Arial" w:cs="Arial"/>
          <w:b/>
        </w:rPr>
        <w:t xml:space="preserve"> </w:t>
      </w:r>
      <w:r w:rsidR="000E2AC4" w:rsidRPr="00ED6435">
        <w:rPr>
          <w:rFonts w:ascii="Arial" w:hAnsi="Arial" w:cs="Arial"/>
          <w:b/>
          <w:bCs/>
        </w:rPr>
        <w:t>METODICKÝ POSTUP K ZAJIŠTĚNÍ BEZPEČNOSTI PRÁCE PŘI PROVÁDĚNÍ GEODETICKÝCH PRACÍ V RÁMCI POZEMKOVÝCH ÚPRAV NA ÚZEMÍCH BÝVALÝCH VOJENSKÝCH ÚJEZDŮ (VÚJ)</w:t>
      </w:r>
    </w:p>
    <w:p w14:paraId="10B26DF3" w14:textId="52DF6C95" w:rsidR="00F32EA7" w:rsidRPr="00ED6435" w:rsidRDefault="00F32EA7" w:rsidP="00F32EA7">
      <w:pPr>
        <w:keepNext/>
        <w:tabs>
          <w:tab w:val="left" w:pos="9639"/>
        </w:tabs>
        <w:spacing w:before="120" w:after="0" w:line="240" w:lineRule="auto"/>
        <w:jc w:val="both"/>
        <w:rPr>
          <w:rFonts w:ascii="Arial" w:hAnsi="Arial" w:cs="Arial"/>
        </w:rPr>
      </w:pPr>
      <w:r w:rsidRPr="00ED6435">
        <w:rPr>
          <w:rFonts w:ascii="Arial" w:hAnsi="Arial" w:cs="Arial"/>
        </w:rPr>
        <w:t xml:space="preserve">V prostoru bývalého </w:t>
      </w:r>
      <w:r w:rsidR="00B25846" w:rsidRPr="00ED6435">
        <w:rPr>
          <w:rFonts w:ascii="Arial" w:hAnsi="Arial" w:cs="Arial"/>
        </w:rPr>
        <w:t>vojenského újezdu („</w:t>
      </w:r>
      <w:r w:rsidRPr="00ED6435">
        <w:rPr>
          <w:rFonts w:ascii="Arial" w:hAnsi="Arial" w:cs="Arial"/>
          <w:b/>
          <w:bCs/>
        </w:rPr>
        <w:t>VÚj</w:t>
      </w:r>
      <w:r w:rsidR="00B25846" w:rsidRPr="00ED6435">
        <w:rPr>
          <w:rFonts w:ascii="Arial" w:hAnsi="Arial" w:cs="Arial"/>
        </w:rPr>
        <w:t>“)</w:t>
      </w:r>
      <w:r w:rsidRPr="00ED6435">
        <w:rPr>
          <w:rFonts w:ascii="Arial" w:hAnsi="Arial" w:cs="Arial"/>
        </w:rPr>
        <w:t xml:space="preserve"> se může pod povrchem terénu nacházet nespecifikované množství munice a muničních elementů. Ty mohou vlivem povětrnostní, geologické nebo přirozené činnosti lesní zvěře vystupovat na povrch, proto je nezbytné počítat s rizikem nálezu nevybuchlé munice při jakékoliv činnosti v tomto prostoru a dbát zvýšené opatrnosti. </w:t>
      </w:r>
    </w:p>
    <w:p w14:paraId="2830BC73" w14:textId="77777777" w:rsidR="00F32EA7" w:rsidRPr="00ED6435" w:rsidRDefault="00F32EA7" w:rsidP="00F32EA7">
      <w:pPr>
        <w:spacing w:before="120" w:after="0" w:line="240" w:lineRule="auto"/>
        <w:jc w:val="both"/>
        <w:rPr>
          <w:rFonts w:ascii="Arial" w:hAnsi="Arial" w:cs="Arial"/>
        </w:rPr>
      </w:pPr>
      <w:r w:rsidRPr="00ED6435">
        <w:rPr>
          <w:rFonts w:ascii="Arial" w:hAnsi="Arial" w:cs="Arial"/>
        </w:rPr>
        <w:t>Při všech činnostech souvisejících zejména s prováděním zemních prací, úpravou povrchu nebo jiných obdobných prací je proto nezbytné dodržovat následující postup:</w:t>
      </w:r>
    </w:p>
    <w:p w14:paraId="70BA51F4" w14:textId="36909F98" w:rsidR="00F32EA7" w:rsidRPr="00ED6435" w:rsidRDefault="00F32EA7" w:rsidP="00024EBF">
      <w:pPr>
        <w:pStyle w:val="Odstavecseseznamem"/>
        <w:numPr>
          <w:ilvl w:val="0"/>
          <w:numId w:val="46"/>
        </w:numPr>
        <w:spacing w:before="120" w:after="120" w:line="240" w:lineRule="auto"/>
        <w:ind w:left="284" w:hanging="284"/>
        <w:contextualSpacing w:val="0"/>
        <w:jc w:val="both"/>
        <w:rPr>
          <w:rFonts w:ascii="Arial" w:hAnsi="Arial" w:cs="Arial"/>
        </w:rPr>
      </w:pPr>
      <w:r w:rsidRPr="00ED6435">
        <w:rPr>
          <w:rFonts w:ascii="Arial" w:hAnsi="Arial" w:cs="Arial"/>
        </w:rPr>
        <w:t xml:space="preserve">v rámci plánování veškerých prací v prostoru bývalého vojenského prostoru je nezbytné nejprve v dostatečném časovém předstihu (minimálně </w:t>
      </w:r>
      <w:r w:rsidR="00B25846" w:rsidRPr="00ED6435">
        <w:rPr>
          <w:rFonts w:ascii="Arial" w:hAnsi="Arial" w:cs="Arial"/>
        </w:rPr>
        <w:t>jeden (</w:t>
      </w:r>
      <w:r w:rsidRPr="00ED6435">
        <w:rPr>
          <w:rFonts w:ascii="Arial" w:hAnsi="Arial" w:cs="Arial"/>
        </w:rPr>
        <w:t>1</w:t>
      </w:r>
      <w:r w:rsidR="00B25846" w:rsidRPr="00ED6435">
        <w:rPr>
          <w:rFonts w:ascii="Arial" w:hAnsi="Arial" w:cs="Arial"/>
        </w:rPr>
        <w:t>)</w:t>
      </w:r>
      <w:r w:rsidRPr="00ED6435">
        <w:rPr>
          <w:rFonts w:ascii="Arial" w:hAnsi="Arial" w:cs="Arial"/>
        </w:rPr>
        <w:t xml:space="preserve"> měsíc předem) zabezpečit součinnost s Oddělením ženijního vojska Sekce rozvoje sil Ministerstva obrany, a to za účelem posouzení charakteru plánovaných prací a v případě potřeby též vyžádání pyrotechnického průzkumu;</w:t>
      </w:r>
    </w:p>
    <w:p w14:paraId="36E6F71A" w14:textId="02EB21FF" w:rsidR="00F32EA7" w:rsidRPr="00ED6435" w:rsidRDefault="00F32EA7" w:rsidP="00024EBF">
      <w:pPr>
        <w:pStyle w:val="Odstavecseseznamem"/>
        <w:numPr>
          <w:ilvl w:val="0"/>
          <w:numId w:val="46"/>
        </w:numPr>
        <w:spacing w:after="120" w:line="240" w:lineRule="auto"/>
        <w:ind w:left="284" w:hanging="284"/>
        <w:contextualSpacing w:val="0"/>
        <w:jc w:val="both"/>
        <w:rPr>
          <w:rFonts w:ascii="Arial" w:hAnsi="Arial" w:cs="Arial"/>
        </w:rPr>
      </w:pPr>
      <w:r w:rsidRPr="00ED6435">
        <w:rPr>
          <w:rFonts w:ascii="Arial" w:hAnsi="Arial" w:cs="Arial"/>
        </w:rPr>
        <w:t xml:space="preserve"> žádost o součinnost musí obsahovat</w:t>
      </w:r>
      <w:r w:rsidR="00B25846" w:rsidRPr="00ED6435">
        <w:rPr>
          <w:rFonts w:ascii="Arial" w:hAnsi="Arial" w:cs="Arial"/>
        </w:rPr>
        <w:t xml:space="preserve"> zejména</w:t>
      </w:r>
      <w:r w:rsidRPr="00ED6435">
        <w:rPr>
          <w:rFonts w:ascii="Arial" w:hAnsi="Arial" w:cs="Arial"/>
        </w:rPr>
        <w:t>:</w:t>
      </w:r>
    </w:p>
    <w:p w14:paraId="55A264DB" w14:textId="77777777" w:rsidR="00F32EA7" w:rsidRPr="00ED6435" w:rsidRDefault="00F32EA7" w:rsidP="00024EBF">
      <w:pPr>
        <w:pStyle w:val="Odstavecseseznamem"/>
        <w:numPr>
          <w:ilvl w:val="2"/>
          <w:numId w:val="48"/>
        </w:numPr>
        <w:spacing w:after="0" w:line="240" w:lineRule="auto"/>
        <w:ind w:left="1077" w:hanging="357"/>
        <w:contextualSpacing w:val="0"/>
        <w:jc w:val="both"/>
        <w:rPr>
          <w:rFonts w:ascii="Arial" w:hAnsi="Arial" w:cs="Arial"/>
        </w:rPr>
      </w:pPr>
      <w:r w:rsidRPr="00ED6435">
        <w:rPr>
          <w:rFonts w:ascii="Arial" w:hAnsi="Arial" w:cs="Arial"/>
        </w:rPr>
        <w:t>druh prací s důrazem na to, zda jejich součástí budou i zemní práce (vydefinovat charakter těchto prací);</w:t>
      </w:r>
    </w:p>
    <w:p w14:paraId="5203F92E" w14:textId="77777777" w:rsidR="00F32EA7" w:rsidRPr="00ED6435" w:rsidRDefault="00F32EA7" w:rsidP="00024EBF">
      <w:pPr>
        <w:pStyle w:val="Odstavecseseznamem"/>
        <w:numPr>
          <w:ilvl w:val="2"/>
          <w:numId w:val="48"/>
        </w:numPr>
        <w:spacing w:after="0" w:line="240" w:lineRule="auto"/>
        <w:ind w:left="1077" w:hanging="357"/>
        <w:contextualSpacing w:val="0"/>
        <w:jc w:val="both"/>
        <w:rPr>
          <w:rFonts w:ascii="Arial" w:hAnsi="Arial" w:cs="Arial"/>
        </w:rPr>
      </w:pPr>
      <w:r w:rsidRPr="00ED6435">
        <w:rPr>
          <w:rFonts w:ascii="Arial" w:hAnsi="Arial" w:cs="Arial"/>
        </w:rPr>
        <w:t xml:space="preserve">předmětný prostor definovat v souřadnicích; </w:t>
      </w:r>
    </w:p>
    <w:p w14:paraId="7D7B2875" w14:textId="7FD359BD" w:rsidR="00F32EA7" w:rsidRPr="00ED6435" w:rsidRDefault="00F32EA7" w:rsidP="00024EBF">
      <w:pPr>
        <w:pStyle w:val="Odstavecseseznamem"/>
        <w:numPr>
          <w:ilvl w:val="2"/>
          <w:numId w:val="48"/>
        </w:numPr>
        <w:spacing w:after="0" w:line="240" w:lineRule="auto"/>
        <w:ind w:left="1077" w:hanging="357"/>
        <w:contextualSpacing w:val="0"/>
        <w:jc w:val="both"/>
        <w:rPr>
          <w:rFonts w:ascii="Arial" w:hAnsi="Arial" w:cs="Arial"/>
        </w:rPr>
      </w:pPr>
      <w:r w:rsidRPr="00ED6435">
        <w:rPr>
          <w:rFonts w:ascii="Arial" w:hAnsi="Arial" w:cs="Arial"/>
        </w:rPr>
        <w:t>definovat jednotlivé plochy vyžadující pyrotechnický průzkum včetně předpokládané hloubky zásahu do půdy;</w:t>
      </w:r>
      <w:r w:rsidR="00B25846" w:rsidRPr="00ED6435">
        <w:rPr>
          <w:rFonts w:ascii="Arial" w:hAnsi="Arial" w:cs="Arial"/>
        </w:rPr>
        <w:t xml:space="preserve"> a</w:t>
      </w:r>
    </w:p>
    <w:p w14:paraId="78CC0D08" w14:textId="160F5651" w:rsidR="00F32EA7" w:rsidRPr="00ED6435" w:rsidRDefault="00F32EA7" w:rsidP="00024EBF">
      <w:pPr>
        <w:pStyle w:val="Odstavecseseznamem"/>
        <w:numPr>
          <w:ilvl w:val="2"/>
          <w:numId w:val="48"/>
        </w:numPr>
        <w:spacing w:after="120" w:line="240" w:lineRule="auto"/>
        <w:ind w:left="1077" w:hanging="357"/>
        <w:contextualSpacing w:val="0"/>
        <w:jc w:val="both"/>
        <w:rPr>
          <w:rFonts w:ascii="Arial" w:hAnsi="Arial" w:cs="Arial"/>
        </w:rPr>
      </w:pPr>
      <w:r w:rsidRPr="00ED6435">
        <w:rPr>
          <w:rFonts w:ascii="Arial" w:hAnsi="Arial" w:cs="Arial"/>
        </w:rPr>
        <w:t>kontaktní údaje (osoba, spojení).</w:t>
      </w:r>
    </w:p>
    <w:p w14:paraId="471CE7EA" w14:textId="77777777" w:rsidR="00F32EA7" w:rsidRPr="00ED6435" w:rsidRDefault="00F32EA7" w:rsidP="00024EBF">
      <w:pPr>
        <w:pStyle w:val="Odstavecseseznamem"/>
        <w:numPr>
          <w:ilvl w:val="0"/>
          <w:numId w:val="46"/>
        </w:numPr>
        <w:spacing w:before="120" w:after="120" w:line="240" w:lineRule="auto"/>
        <w:ind w:left="284" w:hanging="284"/>
        <w:contextualSpacing w:val="0"/>
        <w:jc w:val="both"/>
        <w:rPr>
          <w:rFonts w:ascii="Arial" w:hAnsi="Arial" w:cs="Arial"/>
        </w:rPr>
      </w:pPr>
      <w:r w:rsidRPr="00ED6435">
        <w:rPr>
          <w:rFonts w:ascii="Arial" w:hAnsi="Arial" w:cs="Arial"/>
        </w:rPr>
        <w:t>pyrotechnický průzkum (pyrotechnický dozor) vyžadovat vždy před prováděním zemních, stavebních nebo demoličních prací, tj. při každém zásahu do hloubky půdy. V případě trvalé stabilizace jednotlivých bodů hranic, tzn. nutnosti zemních prací, oznámit přesné souřadnice každého bodu určeného ke stabilizaci, přičemž délka stabilizované hranice by měla být min. 4 km;</w:t>
      </w:r>
    </w:p>
    <w:p w14:paraId="3AF9C729" w14:textId="77777777" w:rsidR="00F32EA7" w:rsidRPr="00ED6435" w:rsidRDefault="00F32EA7" w:rsidP="00024EBF">
      <w:pPr>
        <w:pStyle w:val="Odstavecseseznamem"/>
        <w:numPr>
          <w:ilvl w:val="0"/>
          <w:numId w:val="46"/>
        </w:numPr>
        <w:spacing w:after="120" w:line="240" w:lineRule="auto"/>
        <w:ind w:left="284" w:hanging="284"/>
        <w:contextualSpacing w:val="0"/>
        <w:jc w:val="both"/>
        <w:rPr>
          <w:rFonts w:ascii="Arial" w:hAnsi="Arial" w:cs="Arial"/>
        </w:rPr>
      </w:pPr>
      <w:r w:rsidRPr="00ED6435">
        <w:rPr>
          <w:rFonts w:ascii="Arial" w:hAnsi="Arial" w:cs="Arial"/>
        </w:rPr>
        <w:t>při nálezu munice (není-li vojenský pyrotechnik na místě) neprodleně kontaktovat příslušné orgány (viz níže uvedené kontaktní údaje), které provedou likvidaci (zničení) nalezené munice a následně je bezpodmínečně nutné řídit se jejich pokyny:</w:t>
      </w:r>
    </w:p>
    <w:p w14:paraId="1B5A50DB" w14:textId="2CE00708" w:rsidR="00F32EA7" w:rsidRPr="00ED6435" w:rsidRDefault="00F32EA7" w:rsidP="00024EBF">
      <w:pPr>
        <w:pStyle w:val="Odstavecseseznamem"/>
        <w:numPr>
          <w:ilvl w:val="0"/>
          <w:numId w:val="47"/>
        </w:numPr>
        <w:spacing w:after="0" w:line="240" w:lineRule="auto"/>
        <w:contextualSpacing w:val="0"/>
        <w:jc w:val="both"/>
        <w:rPr>
          <w:rFonts w:ascii="Arial" w:hAnsi="Arial" w:cs="Arial"/>
          <w:b/>
          <w:bCs/>
        </w:rPr>
      </w:pPr>
      <w:r w:rsidRPr="00ED6435">
        <w:rPr>
          <w:rFonts w:ascii="Arial" w:hAnsi="Arial" w:cs="Arial"/>
          <w:b/>
          <w:bCs/>
        </w:rPr>
        <w:t>pyrotechnická pohotovostní skupina Vojenské policie:</w:t>
      </w:r>
      <w:r w:rsidRPr="00ED6435">
        <w:rPr>
          <w:rFonts w:ascii="Arial" w:hAnsi="Arial" w:cs="Arial"/>
          <w:b/>
          <w:bCs/>
        </w:rPr>
        <w:tab/>
      </w:r>
      <w:r w:rsidRPr="00ED6435">
        <w:rPr>
          <w:rFonts w:ascii="Arial" w:hAnsi="Arial" w:cs="Arial"/>
          <w:b/>
          <w:bCs/>
        </w:rPr>
        <w:br/>
        <w:t>tel.: bude upřesněno před podpisem smlouvy</w:t>
      </w:r>
    </w:p>
    <w:p w14:paraId="72DC96AE" w14:textId="77777777" w:rsidR="00F32EA7" w:rsidRPr="00ED6435" w:rsidRDefault="00F32EA7" w:rsidP="00F32EA7">
      <w:pPr>
        <w:spacing w:after="120" w:line="240" w:lineRule="auto"/>
        <w:ind w:left="296" w:firstLine="708"/>
        <w:jc w:val="both"/>
        <w:rPr>
          <w:rFonts w:ascii="Arial" w:hAnsi="Arial" w:cs="Arial"/>
          <w:b/>
          <w:bCs/>
        </w:rPr>
      </w:pPr>
      <w:r w:rsidRPr="00ED6435">
        <w:rPr>
          <w:rFonts w:ascii="Arial" w:hAnsi="Arial" w:cs="Arial"/>
          <w:b/>
          <w:bCs/>
        </w:rPr>
        <w:t>mob.: bude upřesněno před podpisem smlouvy</w:t>
      </w:r>
    </w:p>
    <w:p w14:paraId="138D8919" w14:textId="243284CC" w:rsidR="00F32EA7" w:rsidRPr="00ED6435" w:rsidRDefault="00F32EA7" w:rsidP="00024EBF">
      <w:pPr>
        <w:pStyle w:val="Odstavecseseznamem"/>
        <w:numPr>
          <w:ilvl w:val="0"/>
          <w:numId w:val="47"/>
        </w:numPr>
        <w:spacing w:after="120" w:line="240" w:lineRule="auto"/>
        <w:contextualSpacing w:val="0"/>
        <w:jc w:val="both"/>
        <w:rPr>
          <w:rFonts w:ascii="Arial" w:hAnsi="Arial" w:cs="Arial"/>
          <w:b/>
          <w:bCs/>
        </w:rPr>
      </w:pPr>
      <w:r w:rsidRPr="00ED6435">
        <w:rPr>
          <w:rFonts w:ascii="Arial" w:hAnsi="Arial" w:cs="Arial"/>
          <w:b/>
          <w:bCs/>
        </w:rPr>
        <w:t>Policie České republiky:</w:t>
      </w:r>
      <w:r w:rsidRPr="00ED6435">
        <w:rPr>
          <w:rFonts w:ascii="Arial" w:hAnsi="Arial" w:cs="Arial"/>
          <w:b/>
          <w:bCs/>
        </w:rPr>
        <w:tab/>
        <w:t xml:space="preserve"> 158 (v případě nemožnosti kontaktovat </w:t>
      </w:r>
      <w:r w:rsidR="00BE16A9" w:rsidRPr="00ED6435">
        <w:rPr>
          <w:rFonts w:ascii="Arial" w:hAnsi="Arial" w:cs="Arial"/>
          <w:b/>
          <w:bCs/>
        </w:rPr>
        <w:t>Vojenskou policii</w:t>
      </w:r>
      <w:r w:rsidRPr="00ED6435">
        <w:rPr>
          <w:rFonts w:ascii="Arial" w:hAnsi="Arial" w:cs="Arial"/>
          <w:b/>
          <w:bCs/>
        </w:rPr>
        <w:t xml:space="preserve">) </w:t>
      </w:r>
    </w:p>
    <w:p w14:paraId="37D14F89" w14:textId="570AF87B" w:rsidR="00F32EA7" w:rsidRPr="00ED6435" w:rsidRDefault="00F32EA7" w:rsidP="00024EBF">
      <w:pPr>
        <w:pStyle w:val="Odstavecseseznamem"/>
        <w:numPr>
          <w:ilvl w:val="0"/>
          <w:numId w:val="46"/>
        </w:numPr>
        <w:spacing w:after="120" w:line="240" w:lineRule="auto"/>
        <w:ind w:left="284" w:hanging="284"/>
        <w:contextualSpacing w:val="0"/>
        <w:jc w:val="both"/>
        <w:rPr>
          <w:rFonts w:ascii="Arial" w:hAnsi="Arial" w:cs="Arial"/>
        </w:rPr>
      </w:pPr>
      <w:r w:rsidRPr="00ED6435">
        <w:rPr>
          <w:rFonts w:ascii="Arial" w:hAnsi="Arial" w:cs="Arial"/>
        </w:rPr>
        <w:t>při nálezu munice okamžitě ukončit veškerou činnost, munice se v žádném případě nedotýkat ani s ní nijak manipulovat, viditelně označit místo nálezu (PET láhev, toaletní papír</w:t>
      </w:r>
      <w:r w:rsidR="0015753D" w:rsidRPr="00ED6435">
        <w:rPr>
          <w:rFonts w:ascii="Arial" w:hAnsi="Arial" w:cs="Arial"/>
        </w:rPr>
        <w:t>, kapesník</w:t>
      </w:r>
      <w:r w:rsidRPr="00ED6435">
        <w:rPr>
          <w:rFonts w:ascii="Arial" w:hAnsi="Arial" w:cs="Arial"/>
        </w:rPr>
        <w:t>, značkovací sprej, aj.), zapamatovat si místo nálezu, přivolat příslušné orgány viz výše a vzdálit se</w:t>
      </w:r>
      <w:r w:rsidR="00956DBD">
        <w:rPr>
          <w:rFonts w:ascii="Arial" w:hAnsi="Arial" w:cs="Arial"/>
        </w:rPr>
        <w:t> </w:t>
      </w:r>
      <w:r w:rsidRPr="00ED6435">
        <w:rPr>
          <w:rFonts w:ascii="Arial" w:hAnsi="Arial" w:cs="Arial"/>
        </w:rPr>
        <w:t xml:space="preserve">do bezpečné vzdálenosti. Dále je nezbytné zamezit přístupu jiných osob; </w:t>
      </w:r>
      <w:r w:rsidR="00B25846" w:rsidRPr="00ED6435">
        <w:rPr>
          <w:rFonts w:ascii="Arial" w:hAnsi="Arial" w:cs="Arial"/>
        </w:rPr>
        <w:t>a</w:t>
      </w:r>
    </w:p>
    <w:p w14:paraId="73E5113C" w14:textId="77777777" w:rsidR="00F32EA7" w:rsidRPr="00ED6435" w:rsidRDefault="00F32EA7" w:rsidP="00024EBF">
      <w:pPr>
        <w:pStyle w:val="Odstavecseseznamem"/>
        <w:numPr>
          <w:ilvl w:val="0"/>
          <w:numId w:val="46"/>
        </w:numPr>
        <w:spacing w:before="120" w:after="120" w:line="240" w:lineRule="auto"/>
        <w:ind w:left="284" w:hanging="284"/>
        <w:contextualSpacing w:val="0"/>
        <w:jc w:val="both"/>
        <w:rPr>
          <w:rFonts w:ascii="Arial" w:hAnsi="Arial" w:cs="Arial"/>
        </w:rPr>
      </w:pPr>
      <w:r w:rsidRPr="00ED6435">
        <w:rPr>
          <w:rFonts w:ascii="Arial" w:hAnsi="Arial" w:cs="Arial"/>
        </w:rPr>
        <w:t>vyčkat příjezdu pyrotechniků, dovést je na místo nálezu a munici jim předat.</w:t>
      </w:r>
    </w:p>
    <w:p w14:paraId="35D31C2A" w14:textId="41B1DD99" w:rsidR="00F32EA7" w:rsidRPr="00ED6435" w:rsidRDefault="00F32EA7" w:rsidP="00F32EA7">
      <w:pPr>
        <w:spacing w:before="120" w:after="120" w:line="240" w:lineRule="auto"/>
        <w:jc w:val="both"/>
        <w:rPr>
          <w:rFonts w:ascii="Arial" w:hAnsi="Arial" w:cs="Arial"/>
        </w:rPr>
      </w:pPr>
      <w:r w:rsidRPr="00ED6435">
        <w:rPr>
          <w:rFonts w:ascii="Arial" w:hAnsi="Arial" w:cs="Arial"/>
          <w:b/>
          <w:bCs/>
        </w:rPr>
        <w:t>Pozn.</w:t>
      </w:r>
      <w:r w:rsidRPr="00ED6435">
        <w:rPr>
          <w:rFonts w:ascii="Arial" w:hAnsi="Arial" w:cs="Arial"/>
        </w:rPr>
        <w:t xml:space="preserve"> V případě, že se munice nachází ve lžíci (lopatě) zemního stroje, nesnažit se munici položit na</w:t>
      </w:r>
      <w:r w:rsidR="00956DBD">
        <w:rPr>
          <w:rFonts w:ascii="Arial" w:hAnsi="Arial" w:cs="Arial"/>
        </w:rPr>
        <w:t> </w:t>
      </w:r>
      <w:r w:rsidRPr="00ED6435">
        <w:rPr>
          <w:rFonts w:ascii="Arial" w:hAnsi="Arial" w:cs="Arial"/>
        </w:rPr>
        <w:t>zem nebo přemístit jinam!!! Stroj ponechat v poloze, v jaké byla munice spatřena.</w:t>
      </w:r>
    </w:p>
    <w:p w14:paraId="3D3AE081" w14:textId="67D6DCD7" w:rsidR="00B3745E" w:rsidRPr="00ED6435" w:rsidRDefault="00F32EA7" w:rsidP="00B25846">
      <w:pPr>
        <w:spacing w:before="120" w:after="120" w:line="240" w:lineRule="auto"/>
        <w:jc w:val="both"/>
        <w:rPr>
          <w:rFonts w:ascii="Arial" w:hAnsi="Arial" w:cs="Arial"/>
        </w:rPr>
      </w:pPr>
      <w:r w:rsidRPr="00ED6435">
        <w:rPr>
          <w:rFonts w:ascii="Arial" w:hAnsi="Arial" w:cs="Arial"/>
        </w:rPr>
        <w:t xml:space="preserve">Před zahájením vlastních geodetických prací v terénu v rámci řešení pozemkových úprav na území bývalých VÚj </w:t>
      </w:r>
      <w:proofErr w:type="gramStart"/>
      <w:r w:rsidRPr="00ED6435">
        <w:rPr>
          <w:rFonts w:ascii="Arial" w:hAnsi="Arial" w:cs="Arial"/>
        </w:rPr>
        <w:t>zabezpečí</w:t>
      </w:r>
      <w:proofErr w:type="gramEnd"/>
      <w:r w:rsidRPr="00ED6435">
        <w:rPr>
          <w:rFonts w:ascii="Arial" w:hAnsi="Arial" w:cs="Arial"/>
        </w:rPr>
        <w:t xml:space="preserve"> Armáda ČR na základě dohovoru informativní školení pracovníků geodetických firem, které budou tyto práce v daném prostoru vykonávat.</w:t>
      </w: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14965" w14:textId="77777777" w:rsidR="005012A4" w:rsidRDefault="005012A4" w:rsidP="007936E4">
      <w:pPr>
        <w:spacing w:after="0"/>
      </w:pPr>
      <w:r>
        <w:separator/>
      </w:r>
    </w:p>
  </w:endnote>
  <w:endnote w:type="continuationSeparator" w:id="0">
    <w:p w14:paraId="1B164919" w14:textId="77777777" w:rsidR="005012A4" w:rsidRDefault="005012A4" w:rsidP="007936E4">
      <w:pPr>
        <w:spacing w:after="0"/>
      </w:pPr>
      <w:r>
        <w:continuationSeparator/>
      </w:r>
    </w:p>
  </w:endnote>
  <w:endnote w:type="continuationNotice" w:id="1">
    <w:p w14:paraId="117FEE35" w14:textId="77777777" w:rsidR="005012A4" w:rsidRDefault="005012A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CA0C3" w14:textId="77777777" w:rsidR="005012A4" w:rsidRDefault="005012A4" w:rsidP="007936E4">
      <w:pPr>
        <w:spacing w:after="0"/>
      </w:pPr>
      <w:r>
        <w:separator/>
      </w:r>
    </w:p>
  </w:footnote>
  <w:footnote w:type="continuationSeparator" w:id="0">
    <w:p w14:paraId="6CCFDC12" w14:textId="77777777" w:rsidR="005012A4" w:rsidRDefault="005012A4" w:rsidP="007936E4">
      <w:pPr>
        <w:spacing w:after="0"/>
      </w:pPr>
      <w:r>
        <w:continuationSeparator/>
      </w:r>
    </w:p>
  </w:footnote>
  <w:footnote w:type="continuationNotice" w:id="1">
    <w:p w14:paraId="4C983464" w14:textId="77777777" w:rsidR="005012A4" w:rsidRDefault="005012A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76DC769"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775D3F">
      <w:rPr>
        <w:szCs w:val="16"/>
      </w:rPr>
      <w:t>Strašice v Brdech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61E1BCC7"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3141F0">
      <w:rPr>
        <w:rFonts w:cs="Arial"/>
        <w:szCs w:val="16"/>
        <w:lang w:val="fr-FR" w:eastAsia="cs-CZ"/>
      </w:rPr>
      <w:t xml:space="preserve">Strašice </w:t>
    </w:r>
    <w:r w:rsidR="00EC4E04">
      <w:rPr>
        <w:rFonts w:cs="Arial"/>
        <w:szCs w:val="16"/>
        <w:lang w:val="fr-FR" w:eastAsia="cs-CZ"/>
      </w:rPr>
      <w:t>v Brdech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aníková Iva Ing.">
    <w15:presenceInfo w15:providerId="AD" w15:userId="S::i.vanikova@spucr.cz::accd7025-368c-474d-b06b-4033974f76a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trackRevisions/>
  <w:doNotTrackFormatting/>
  <w:documentProtection w:edit="forms" w:enforcement="1" w:cryptProviderType="rsaAES" w:cryptAlgorithmClass="hash" w:cryptAlgorithmType="typeAny" w:cryptAlgorithmSid="14" w:cryptSpinCount="100000" w:hash="7TOaEW3xYpR1OGQK1QCT5c5l6KapMONi5OW5T/bxvXz2taUNpioXULIrMqtqdsCYoCy+L4EQwV3tg+hHHFdBdQ==" w:salt="9/AAu9OSR+2foOREvewkcw=="/>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37745"/>
    <w:rsid w:val="000378AE"/>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6FAA"/>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2F8"/>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7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3CF"/>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6CD9"/>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66CE"/>
    <w:rsid w:val="002B735B"/>
    <w:rsid w:val="002B79CF"/>
    <w:rsid w:val="002C01B8"/>
    <w:rsid w:val="002C064B"/>
    <w:rsid w:val="002C06EF"/>
    <w:rsid w:val="002C0D2D"/>
    <w:rsid w:val="002C0EB2"/>
    <w:rsid w:val="002C1225"/>
    <w:rsid w:val="002C17A6"/>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053"/>
    <w:rsid w:val="002E5D8D"/>
    <w:rsid w:val="002E6659"/>
    <w:rsid w:val="002E6B1D"/>
    <w:rsid w:val="002E6B79"/>
    <w:rsid w:val="002E6CD1"/>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1F0"/>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4686F"/>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3ED4"/>
    <w:rsid w:val="00394855"/>
    <w:rsid w:val="00395278"/>
    <w:rsid w:val="00396379"/>
    <w:rsid w:val="00397924"/>
    <w:rsid w:val="00397A36"/>
    <w:rsid w:val="003A0C5F"/>
    <w:rsid w:val="003A188C"/>
    <w:rsid w:val="003A1E59"/>
    <w:rsid w:val="003A25A8"/>
    <w:rsid w:val="003A287C"/>
    <w:rsid w:val="003A28CB"/>
    <w:rsid w:val="003A293A"/>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385"/>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698"/>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261"/>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2A4"/>
    <w:rsid w:val="005014B1"/>
    <w:rsid w:val="005014CC"/>
    <w:rsid w:val="00501EB3"/>
    <w:rsid w:val="00502555"/>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6BB1"/>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0E25"/>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3DD5"/>
    <w:rsid w:val="005B4099"/>
    <w:rsid w:val="005B4359"/>
    <w:rsid w:val="005B447F"/>
    <w:rsid w:val="005B4921"/>
    <w:rsid w:val="005B508C"/>
    <w:rsid w:val="005B58A9"/>
    <w:rsid w:val="005B5BCD"/>
    <w:rsid w:val="005B6360"/>
    <w:rsid w:val="005B68F6"/>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55E6"/>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5F7E33"/>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3C8"/>
    <w:rsid w:val="006558A7"/>
    <w:rsid w:val="00655D2B"/>
    <w:rsid w:val="00657CEB"/>
    <w:rsid w:val="00660E44"/>
    <w:rsid w:val="00662169"/>
    <w:rsid w:val="00662180"/>
    <w:rsid w:val="00662BB6"/>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5146"/>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6437"/>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5E8"/>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5D3F"/>
    <w:rsid w:val="007760C7"/>
    <w:rsid w:val="00776743"/>
    <w:rsid w:val="00776B91"/>
    <w:rsid w:val="007770A5"/>
    <w:rsid w:val="00777763"/>
    <w:rsid w:val="0077784B"/>
    <w:rsid w:val="007778FB"/>
    <w:rsid w:val="00777D86"/>
    <w:rsid w:val="00777F04"/>
    <w:rsid w:val="00780557"/>
    <w:rsid w:val="00780A4A"/>
    <w:rsid w:val="00780A59"/>
    <w:rsid w:val="007810AF"/>
    <w:rsid w:val="0078132B"/>
    <w:rsid w:val="0078253D"/>
    <w:rsid w:val="007828B4"/>
    <w:rsid w:val="00783448"/>
    <w:rsid w:val="00783826"/>
    <w:rsid w:val="00783C0D"/>
    <w:rsid w:val="00783FBB"/>
    <w:rsid w:val="007846E1"/>
    <w:rsid w:val="00784C3F"/>
    <w:rsid w:val="007854F7"/>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190"/>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CEE"/>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06E"/>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5E19"/>
    <w:rsid w:val="00877793"/>
    <w:rsid w:val="00877D59"/>
    <w:rsid w:val="00880C07"/>
    <w:rsid w:val="00881731"/>
    <w:rsid w:val="00881CCD"/>
    <w:rsid w:val="008831F4"/>
    <w:rsid w:val="00883B09"/>
    <w:rsid w:val="00883D60"/>
    <w:rsid w:val="00884A7C"/>
    <w:rsid w:val="00885878"/>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701"/>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9A6"/>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49F"/>
    <w:rsid w:val="008F4522"/>
    <w:rsid w:val="008F6438"/>
    <w:rsid w:val="008F797B"/>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3FB"/>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66AF"/>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213"/>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616"/>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060"/>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673"/>
    <w:rsid w:val="009D7AC8"/>
    <w:rsid w:val="009E02CD"/>
    <w:rsid w:val="009E113C"/>
    <w:rsid w:val="009E145E"/>
    <w:rsid w:val="009E17AA"/>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17E31"/>
    <w:rsid w:val="00A21469"/>
    <w:rsid w:val="00A22349"/>
    <w:rsid w:val="00A22BB4"/>
    <w:rsid w:val="00A238BE"/>
    <w:rsid w:val="00A25D5D"/>
    <w:rsid w:val="00A26B27"/>
    <w:rsid w:val="00A26D12"/>
    <w:rsid w:val="00A30589"/>
    <w:rsid w:val="00A3084C"/>
    <w:rsid w:val="00A30942"/>
    <w:rsid w:val="00A315F0"/>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BEA"/>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1D6E"/>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F4C"/>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D1E"/>
    <w:rsid w:val="00BF1F63"/>
    <w:rsid w:val="00BF27A0"/>
    <w:rsid w:val="00BF39C5"/>
    <w:rsid w:val="00BF3CA9"/>
    <w:rsid w:val="00BF4151"/>
    <w:rsid w:val="00BF42DE"/>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07BB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5846"/>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67EE"/>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58E"/>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5196"/>
    <w:rsid w:val="00C8722D"/>
    <w:rsid w:val="00C914EA"/>
    <w:rsid w:val="00C91E3B"/>
    <w:rsid w:val="00C943F5"/>
    <w:rsid w:val="00C94479"/>
    <w:rsid w:val="00C94CBD"/>
    <w:rsid w:val="00C95519"/>
    <w:rsid w:val="00C955F6"/>
    <w:rsid w:val="00C96382"/>
    <w:rsid w:val="00C9645D"/>
    <w:rsid w:val="00C964F3"/>
    <w:rsid w:val="00C9686B"/>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869"/>
    <w:rsid w:val="00CD3DEA"/>
    <w:rsid w:val="00CD4024"/>
    <w:rsid w:val="00CD4955"/>
    <w:rsid w:val="00CD54C0"/>
    <w:rsid w:val="00CD54C1"/>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08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853"/>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47C9"/>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0CD4"/>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3335"/>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6CCF"/>
    <w:rsid w:val="00E07264"/>
    <w:rsid w:val="00E073AB"/>
    <w:rsid w:val="00E07A26"/>
    <w:rsid w:val="00E07A6F"/>
    <w:rsid w:val="00E122E4"/>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3BAD"/>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3C4E"/>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E04"/>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27948"/>
    <w:rsid w:val="00F3041C"/>
    <w:rsid w:val="00F30953"/>
    <w:rsid w:val="00F32EA7"/>
    <w:rsid w:val="00F333D3"/>
    <w:rsid w:val="00F3361D"/>
    <w:rsid w:val="00F33A7A"/>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5EF1"/>
    <w:rsid w:val="00F46834"/>
    <w:rsid w:val="00F46E02"/>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777D1"/>
    <w:rsid w:val="00F77F5A"/>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C4C"/>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26437"/>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72643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26437"/>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17132</Words>
  <Characters>101085</Characters>
  <Application>Microsoft Office Word</Application>
  <DocSecurity>0</DocSecurity>
  <Lines>842</Lines>
  <Paragraphs>235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117982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Vaníková Iva Ing.</cp:lastModifiedBy>
  <cp:revision>4</cp:revision>
  <cp:lastPrinted>2024-06-18T05:35:00Z</cp:lastPrinted>
  <dcterms:created xsi:type="dcterms:W3CDTF">2024-06-18T05:30:00Z</dcterms:created>
  <dcterms:modified xsi:type="dcterms:W3CDTF">2024-06-18T05:35:00Z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